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ADA" w:rsidRDefault="00030ADA" w:rsidP="006E6B18">
      <w:pPr>
        <w:widowControl/>
        <w:spacing w:before="100" w:beforeAutospacing="1" w:after="100" w:afterAutospacing="1" w:line="360" w:lineRule="auto"/>
        <w:ind w:left="555"/>
        <w:jc w:val="center"/>
        <w:rPr>
          <w:rFonts w:ascii="宋体" w:hAnsi="宋体" w:cs="宋体"/>
          <w:kern w:val="0"/>
          <w:sz w:val="24"/>
          <w:szCs w:val="24"/>
        </w:rPr>
      </w:pPr>
      <w:bookmarkStart w:id="0" w:name="_GoBack"/>
      <w:bookmarkEnd w:id="0"/>
      <w:r>
        <w:rPr>
          <w:rFonts w:ascii="黑体" w:eastAsia="黑体" w:hAnsi="宋体" w:cs="宋体" w:hint="eastAsia"/>
          <w:b/>
          <w:bCs/>
          <w:kern w:val="0"/>
          <w:sz w:val="36"/>
          <w:szCs w:val="36"/>
        </w:rPr>
        <w:t>第</w:t>
      </w:r>
      <w:r w:rsidR="004C2660">
        <w:rPr>
          <w:rFonts w:ascii="黑体" w:eastAsia="黑体" w:hAnsi="宋体" w:cs="宋体"/>
          <w:b/>
          <w:bCs/>
          <w:kern w:val="0"/>
          <w:sz w:val="36"/>
          <w:szCs w:val="36"/>
        </w:rPr>
        <w:t>3</w:t>
      </w:r>
      <w:r w:rsidR="004C2660">
        <w:rPr>
          <w:rFonts w:ascii="黑体" w:eastAsia="黑体" w:hAnsi="宋体" w:cs="宋体" w:hint="eastAsia"/>
          <w:b/>
          <w:bCs/>
          <w:kern w:val="0"/>
          <w:sz w:val="36"/>
          <w:szCs w:val="36"/>
        </w:rPr>
        <w:t>2</w:t>
      </w:r>
      <w:r>
        <w:rPr>
          <w:rFonts w:ascii="黑体" w:eastAsia="黑体" w:hAnsi="宋体" w:cs="宋体" w:hint="eastAsia"/>
          <w:b/>
          <w:bCs/>
          <w:kern w:val="0"/>
          <w:sz w:val="36"/>
          <w:szCs w:val="36"/>
        </w:rPr>
        <w:t>届南京地区研究生通信年会征文通知</w:t>
      </w:r>
    </w:p>
    <w:p w:rsidR="00D50279" w:rsidRPr="006E6B18" w:rsidRDefault="00D50279" w:rsidP="00804AD5">
      <w:pPr>
        <w:pStyle w:val="a3"/>
        <w:spacing w:line="360" w:lineRule="auto"/>
        <w:ind w:firstLineChars="200" w:firstLine="480"/>
        <w:rPr>
          <w:rFonts w:ascii="宋体" w:hAnsi="宋体"/>
          <w:color w:val="000000"/>
          <w:sz w:val="24"/>
          <w:szCs w:val="24"/>
          <w:shd w:val="clear" w:color="auto" w:fill="FFFFFF"/>
        </w:rPr>
      </w:pPr>
      <w:r w:rsidRPr="006E6B18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第</w:t>
      </w:r>
      <w:r w:rsidR="006E6B18" w:rsidRPr="006E6B18">
        <w:rPr>
          <w:rFonts w:ascii="宋体" w:hAnsi="宋体"/>
          <w:color w:val="000000"/>
          <w:sz w:val="24"/>
          <w:szCs w:val="24"/>
          <w:shd w:val="clear" w:color="auto" w:fill="FFFFFF"/>
        </w:rPr>
        <w:t>3</w:t>
      </w:r>
      <w:r w:rsidR="004C2660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2</w:t>
      </w:r>
      <w:r w:rsidRPr="006E6B18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届南京地区研究生通信年会将</w:t>
      </w:r>
      <w:ins w:id="1" w:author="高璇璇" w:date="2017-05-24T22:40:00Z">
        <w:r w:rsidR="002511F7" w:rsidRPr="002511F7">
          <w:rPr>
            <w:rFonts w:ascii="宋体" w:hAnsi="宋体" w:hint="eastAsia"/>
            <w:kern w:val="0"/>
            <w:sz w:val="24"/>
            <w:szCs w:val="24"/>
          </w:rPr>
          <w:t>由东南大学主办，东南大学信息科学与工程学院、移动通信国家重点实验室和南京多媒体信息技术学会联合承办，南京理工大学、解放军理工大学、南京航空航天大学、南京邮电大学共同协办</w:t>
        </w:r>
      </w:ins>
      <w:del w:id="2" w:author="高璇璇" w:date="2017-05-24T22:40:00Z">
        <w:r w:rsidRPr="006E6B18" w:rsidDel="002511F7">
          <w:rPr>
            <w:rFonts w:ascii="宋体" w:hAnsi="宋体" w:hint="eastAsia"/>
            <w:color w:val="000000"/>
            <w:sz w:val="24"/>
            <w:szCs w:val="24"/>
            <w:shd w:val="clear" w:color="auto" w:fill="FFFFFF"/>
          </w:rPr>
          <w:delText>由</w:delText>
        </w:r>
        <w:r w:rsidR="004C2660" w:rsidDel="002511F7">
          <w:rPr>
            <w:rFonts w:ascii="宋体" w:hAnsi="宋体" w:hint="eastAsia"/>
            <w:color w:val="000000"/>
            <w:sz w:val="24"/>
            <w:szCs w:val="24"/>
            <w:shd w:val="clear" w:color="auto" w:fill="FFFFFF"/>
          </w:rPr>
          <w:delText>东南大学</w:delText>
        </w:r>
        <w:r w:rsidRPr="006E6B18" w:rsidDel="002511F7">
          <w:rPr>
            <w:rFonts w:ascii="宋体" w:hAnsi="宋体" w:hint="eastAsia"/>
            <w:color w:val="000000"/>
            <w:sz w:val="24"/>
            <w:szCs w:val="24"/>
            <w:shd w:val="clear" w:color="auto" w:fill="FFFFFF"/>
          </w:rPr>
          <w:delText>主办，南京</w:delText>
        </w:r>
        <w:r w:rsidR="006E6B18" w:rsidDel="002511F7">
          <w:rPr>
            <w:rFonts w:ascii="宋体" w:hAnsi="宋体" w:hint="eastAsia"/>
            <w:color w:val="000000"/>
            <w:sz w:val="24"/>
            <w:szCs w:val="24"/>
            <w:shd w:val="clear" w:color="auto" w:fill="FFFFFF"/>
          </w:rPr>
          <w:delText>航空航天</w:delText>
        </w:r>
        <w:r w:rsidRPr="006E6B18" w:rsidDel="002511F7">
          <w:rPr>
            <w:rFonts w:ascii="宋体" w:hAnsi="宋体" w:hint="eastAsia"/>
            <w:color w:val="000000"/>
            <w:sz w:val="24"/>
            <w:szCs w:val="24"/>
            <w:shd w:val="clear" w:color="auto" w:fill="FFFFFF"/>
          </w:rPr>
          <w:delText>大学、</w:delText>
        </w:r>
        <w:r w:rsidR="004C2660" w:rsidDel="002511F7">
          <w:rPr>
            <w:rFonts w:ascii="宋体" w:hAnsi="宋体" w:hint="eastAsia"/>
            <w:color w:val="000000"/>
            <w:sz w:val="24"/>
            <w:szCs w:val="24"/>
            <w:shd w:val="clear" w:color="auto" w:fill="FFFFFF"/>
          </w:rPr>
          <w:delText>南京理工大学、</w:delText>
        </w:r>
        <w:r w:rsidRPr="006E6B18" w:rsidDel="002511F7">
          <w:rPr>
            <w:rFonts w:ascii="宋体" w:hAnsi="宋体" w:hint="eastAsia"/>
            <w:color w:val="000000"/>
            <w:sz w:val="24"/>
            <w:szCs w:val="24"/>
            <w:shd w:val="clear" w:color="auto" w:fill="FFFFFF"/>
          </w:rPr>
          <w:delText>南京邮电大学、中国人民解放军理工大学共同协办</w:delText>
        </w:r>
      </w:del>
      <w:r w:rsidRPr="006E6B18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，于</w:t>
      </w:r>
      <w:r w:rsidR="006E6B18">
        <w:rPr>
          <w:rFonts w:ascii="宋体" w:hAnsi="宋体"/>
          <w:color w:val="000000"/>
          <w:sz w:val="24"/>
          <w:szCs w:val="24"/>
          <w:shd w:val="clear" w:color="auto" w:fill="FFFFFF"/>
        </w:rPr>
        <w:t>201</w:t>
      </w:r>
      <w:r w:rsidR="004C2660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7</w:t>
      </w:r>
      <w:r w:rsidRPr="006E6B18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年</w:t>
      </w:r>
      <w:r w:rsidRPr="006E6B18">
        <w:rPr>
          <w:rFonts w:ascii="宋体" w:hAnsi="宋体"/>
          <w:color w:val="000000"/>
          <w:sz w:val="24"/>
          <w:szCs w:val="24"/>
          <w:shd w:val="clear" w:color="auto" w:fill="FFFFFF"/>
        </w:rPr>
        <w:t>12</w:t>
      </w:r>
      <w:r w:rsidRPr="006E6B18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月</w:t>
      </w:r>
      <w:del w:id="3" w:author="高璇璇" w:date="2017-05-27T10:23:00Z">
        <w:r w:rsidR="006E6B18" w:rsidDel="00CE3C48">
          <w:rPr>
            <w:rFonts w:ascii="宋体" w:hAnsi="宋体"/>
            <w:color w:val="000000"/>
            <w:sz w:val="24"/>
            <w:szCs w:val="24"/>
            <w:shd w:val="clear" w:color="auto" w:fill="FFFFFF"/>
          </w:rPr>
          <w:delText>2</w:delText>
        </w:r>
        <w:r w:rsidR="004C2660" w:rsidDel="00CE3C48">
          <w:rPr>
            <w:rFonts w:ascii="宋体" w:hAnsi="宋体" w:hint="eastAsia"/>
            <w:color w:val="000000"/>
            <w:sz w:val="24"/>
            <w:szCs w:val="24"/>
            <w:shd w:val="clear" w:color="auto" w:fill="FFFFFF"/>
          </w:rPr>
          <w:delText>3</w:delText>
        </w:r>
        <w:r w:rsidRPr="006E6B18" w:rsidDel="00CE3C48">
          <w:rPr>
            <w:rFonts w:ascii="宋体" w:hAnsi="宋体" w:hint="eastAsia"/>
            <w:color w:val="000000"/>
            <w:sz w:val="24"/>
            <w:szCs w:val="24"/>
            <w:shd w:val="clear" w:color="auto" w:fill="FFFFFF"/>
          </w:rPr>
          <w:delText>日</w:delText>
        </w:r>
      </w:del>
      <w:r w:rsidRPr="006E6B18">
        <w:rPr>
          <w:rFonts w:ascii="宋体" w:hAnsi="宋体" w:hint="eastAsia"/>
          <w:color w:val="000000"/>
          <w:sz w:val="24"/>
          <w:szCs w:val="24"/>
          <w:shd w:val="clear" w:color="auto" w:fill="FFFFFF"/>
        </w:rPr>
        <w:t>召开。</w:t>
      </w:r>
    </w:p>
    <w:p w:rsidR="00030ADA" w:rsidRPr="002511F7" w:rsidRDefault="00030ADA" w:rsidP="00804AD5">
      <w:pPr>
        <w:pStyle w:val="a3"/>
        <w:spacing w:line="360" w:lineRule="auto"/>
        <w:ind w:firstLineChars="200" w:firstLine="480"/>
        <w:rPr>
          <w:rFonts w:ascii="宋体" w:hAnsi="宋体"/>
          <w:kern w:val="0"/>
          <w:sz w:val="24"/>
          <w:szCs w:val="24"/>
        </w:rPr>
      </w:pPr>
      <w:r w:rsidRPr="006E6B18">
        <w:rPr>
          <w:rFonts w:ascii="宋体" w:hAnsi="宋体" w:hint="eastAsia"/>
          <w:kern w:val="0"/>
          <w:sz w:val="24"/>
          <w:szCs w:val="24"/>
        </w:rPr>
        <w:t>本届年会将在各高校征集优秀的研究生论文，聘请通信领域的知名专家、教授进行评审，编辑并出版论文集。经过专家组的审核后，被会议录用的论文作者届时可以亲临会场，与通讯领域的精英直接面对面，共同探讨学术问题，交流学术心得，更可以聆听和了解来自不同学校知名学者高层次的学术报告。本届年会将评选出相应的奖项并颁发奖金。</w:t>
      </w:r>
      <w:r w:rsidR="002E6FE1" w:rsidRPr="00C76B9E">
        <w:rPr>
          <w:rFonts w:ascii="宋体" w:hAnsi="宋体" w:hint="eastAsia"/>
          <w:kern w:val="0"/>
          <w:sz w:val="24"/>
          <w:szCs w:val="24"/>
        </w:rPr>
        <w:t>优秀论文</w:t>
      </w:r>
      <w:ins w:id="4" w:author="高璇璇" w:date="2017-05-27T10:23:00Z">
        <w:r w:rsidR="00C76B9E" w:rsidRPr="00C76B9E">
          <w:rPr>
            <w:rFonts w:ascii="宋体" w:hAnsi="宋体" w:hint="eastAsia"/>
            <w:kern w:val="0"/>
            <w:sz w:val="24"/>
            <w:szCs w:val="24"/>
            <w:rPrChange w:id="5" w:author="高璇璇" w:date="2017-05-27T10:23:00Z">
              <w:rPr>
                <w:rFonts w:ascii="宋体" w:hAnsi="宋体" w:hint="eastAsia"/>
                <w:color w:val="FF0000"/>
                <w:kern w:val="0"/>
                <w:sz w:val="24"/>
                <w:szCs w:val="24"/>
              </w:rPr>
            </w:rPrChange>
          </w:rPr>
          <w:t>可</w:t>
        </w:r>
      </w:ins>
      <w:r w:rsidR="002E6FE1" w:rsidRPr="00C76B9E">
        <w:rPr>
          <w:rFonts w:ascii="宋体" w:hAnsi="宋体" w:hint="eastAsia"/>
          <w:kern w:val="0"/>
          <w:sz w:val="24"/>
          <w:szCs w:val="24"/>
        </w:rPr>
        <w:t>推荐至《</w:t>
      </w:r>
      <w:r w:rsidR="004C2660" w:rsidRPr="00C76B9E">
        <w:rPr>
          <w:rFonts w:ascii="宋体" w:hAnsi="宋体" w:hint="eastAsia"/>
          <w:kern w:val="0"/>
          <w:sz w:val="24"/>
          <w:szCs w:val="24"/>
        </w:rPr>
        <w:t>东南</w:t>
      </w:r>
      <w:r w:rsidR="002E6FE1" w:rsidRPr="00C76B9E">
        <w:rPr>
          <w:rFonts w:ascii="宋体" w:hAnsi="宋体" w:hint="eastAsia"/>
          <w:kern w:val="0"/>
          <w:sz w:val="24"/>
          <w:szCs w:val="24"/>
        </w:rPr>
        <w:t>大学</w:t>
      </w:r>
      <w:ins w:id="6" w:author="高璇璇" w:date="2017-05-27T10:22:00Z">
        <w:r w:rsidR="00C76B9E" w:rsidRPr="00C76B9E">
          <w:rPr>
            <w:rFonts w:ascii="宋体" w:hAnsi="宋体" w:hint="eastAsia"/>
            <w:kern w:val="0"/>
            <w:sz w:val="24"/>
            <w:szCs w:val="24"/>
            <w:rPrChange w:id="7" w:author="高璇璇" w:date="2017-05-27T10:23:00Z">
              <w:rPr>
                <w:rFonts w:ascii="宋体" w:hAnsi="宋体" w:hint="eastAsia"/>
                <w:color w:val="FF0000"/>
                <w:kern w:val="0"/>
                <w:sz w:val="24"/>
                <w:szCs w:val="24"/>
              </w:rPr>
            </w:rPrChange>
          </w:rPr>
          <w:t>研究生学报</w:t>
        </w:r>
      </w:ins>
      <w:del w:id="8" w:author="高璇璇" w:date="2017-05-27T10:22:00Z">
        <w:r w:rsidR="00C75508" w:rsidRPr="00C76B9E" w:rsidDel="00C76B9E">
          <w:rPr>
            <w:rFonts w:ascii="宋体" w:hAnsi="宋体" w:hint="eastAsia"/>
            <w:kern w:val="0"/>
            <w:sz w:val="24"/>
            <w:szCs w:val="24"/>
          </w:rPr>
          <w:delText>学</w:delText>
        </w:r>
        <w:r w:rsidR="002E6FE1" w:rsidRPr="00C76B9E" w:rsidDel="00C76B9E">
          <w:rPr>
            <w:rFonts w:ascii="宋体" w:hAnsi="宋体" w:hint="eastAsia"/>
            <w:kern w:val="0"/>
            <w:sz w:val="24"/>
            <w:szCs w:val="24"/>
          </w:rPr>
          <w:delText>报</w:delText>
        </w:r>
      </w:del>
      <w:r w:rsidR="002E6FE1" w:rsidRPr="00C76B9E">
        <w:rPr>
          <w:rFonts w:ascii="宋体" w:hAnsi="宋体" w:hint="eastAsia"/>
          <w:kern w:val="0"/>
          <w:sz w:val="24"/>
          <w:szCs w:val="24"/>
        </w:rPr>
        <w:t>》</w:t>
      </w:r>
      <w:del w:id="9" w:author="高璇璇" w:date="2017-05-27T10:23:00Z">
        <w:r w:rsidR="002E6FE1" w:rsidRPr="00C76B9E" w:rsidDel="00C76B9E">
          <w:rPr>
            <w:rFonts w:ascii="宋体" w:hAnsi="宋体" w:hint="eastAsia"/>
            <w:kern w:val="0"/>
            <w:sz w:val="24"/>
            <w:szCs w:val="24"/>
          </w:rPr>
          <w:delText>，由评审专家审稿后择优刊登</w:delText>
        </w:r>
      </w:del>
      <w:r w:rsidR="002E6FE1" w:rsidRPr="00C76B9E">
        <w:rPr>
          <w:rFonts w:ascii="宋体" w:hAnsi="宋体" w:hint="eastAsia"/>
          <w:kern w:val="0"/>
          <w:sz w:val="24"/>
          <w:szCs w:val="24"/>
        </w:rPr>
        <w:t>。</w:t>
      </w:r>
    </w:p>
    <w:p w:rsidR="00030ADA" w:rsidRPr="006E6B18" w:rsidRDefault="00030ADA" w:rsidP="006E6B18">
      <w:pPr>
        <w:pStyle w:val="a3"/>
        <w:spacing w:line="360" w:lineRule="auto"/>
        <w:ind w:firstLine="420"/>
        <w:rPr>
          <w:kern w:val="0"/>
        </w:rPr>
      </w:pPr>
    </w:p>
    <w:p w:rsidR="00030ADA" w:rsidRDefault="00030ADA" w:rsidP="006E6B18"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征文范围及论文分类</w:t>
      </w:r>
      <w:r>
        <w:rPr>
          <w:rFonts w:hint="eastAsia"/>
          <w:b/>
          <w:sz w:val="28"/>
          <w:szCs w:val="28"/>
        </w:rPr>
        <w:t>(</w:t>
      </w:r>
      <w:r>
        <w:rPr>
          <w:rFonts w:hint="eastAsia"/>
          <w:b/>
          <w:sz w:val="28"/>
          <w:szCs w:val="28"/>
        </w:rPr>
        <w:t>包括但不限以下类别</w:t>
      </w:r>
      <w:r>
        <w:rPr>
          <w:rFonts w:hint="eastAsia"/>
          <w:b/>
          <w:sz w:val="28"/>
          <w:szCs w:val="28"/>
        </w:rPr>
        <w:t>)</w:t>
      </w:r>
    </w:p>
    <w:p w:rsidR="00030ADA" w:rsidRPr="00C26AC9" w:rsidRDefault="00030ADA" w:rsidP="006E6B18">
      <w:pPr>
        <w:spacing w:line="360" w:lineRule="auto"/>
        <w:rPr>
          <w:sz w:val="24"/>
          <w:szCs w:val="24"/>
        </w:rPr>
      </w:pPr>
      <w:r w:rsidRPr="00C26AC9">
        <w:rPr>
          <w:rFonts w:hint="eastAsia"/>
          <w:sz w:val="24"/>
          <w:szCs w:val="24"/>
        </w:rPr>
        <w:t>A</w:t>
      </w:r>
      <w:r w:rsidRPr="00C26AC9">
        <w:rPr>
          <w:rFonts w:hint="eastAsia"/>
          <w:sz w:val="24"/>
          <w:szCs w:val="24"/>
        </w:rPr>
        <w:t>类：通信与信息系统</w:t>
      </w:r>
    </w:p>
    <w:p w:rsidR="00030ADA" w:rsidRPr="00C26AC9" w:rsidRDefault="00030ADA" w:rsidP="006E6B18">
      <w:pPr>
        <w:spacing w:line="360" w:lineRule="auto"/>
        <w:ind w:leftChars="202" w:left="424" w:firstLine="2"/>
        <w:rPr>
          <w:sz w:val="24"/>
          <w:szCs w:val="24"/>
        </w:rPr>
      </w:pPr>
      <w:r w:rsidRPr="00C26AC9">
        <w:rPr>
          <w:rFonts w:hint="eastAsia"/>
          <w:sz w:val="24"/>
          <w:szCs w:val="24"/>
        </w:rPr>
        <w:t>移动通信</w:t>
      </w:r>
      <w:r w:rsidRPr="00C26AC9">
        <w:rPr>
          <w:rFonts w:hint="eastAsia"/>
          <w:sz w:val="24"/>
          <w:szCs w:val="24"/>
        </w:rPr>
        <w:t>,</w:t>
      </w:r>
      <w:r w:rsidRPr="00C26AC9">
        <w:rPr>
          <w:rFonts w:hint="eastAsia"/>
          <w:sz w:val="24"/>
          <w:szCs w:val="24"/>
        </w:rPr>
        <w:t>卫星通信</w:t>
      </w:r>
      <w:r w:rsidRPr="00C26AC9">
        <w:rPr>
          <w:rFonts w:hint="eastAsia"/>
          <w:sz w:val="24"/>
          <w:szCs w:val="24"/>
        </w:rPr>
        <w:t>,</w:t>
      </w:r>
      <w:r w:rsidRPr="00C26AC9">
        <w:rPr>
          <w:rFonts w:hint="eastAsia"/>
          <w:sz w:val="24"/>
          <w:szCs w:val="24"/>
        </w:rPr>
        <w:t>数字通信技术</w:t>
      </w:r>
      <w:r w:rsidRPr="00C26AC9">
        <w:rPr>
          <w:rFonts w:hint="eastAsia"/>
          <w:sz w:val="24"/>
          <w:szCs w:val="24"/>
        </w:rPr>
        <w:t>,</w:t>
      </w:r>
      <w:r w:rsidRPr="00C26AC9">
        <w:rPr>
          <w:rFonts w:hint="eastAsia"/>
          <w:sz w:val="24"/>
          <w:szCs w:val="24"/>
        </w:rPr>
        <w:t>通信网络技术与应用</w:t>
      </w:r>
      <w:r w:rsidRPr="00C26AC9">
        <w:rPr>
          <w:rFonts w:hint="eastAsia"/>
          <w:sz w:val="24"/>
          <w:szCs w:val="24"/>
        </w:rPr>
        <w:t>,</w:t>
      </w:r>
      <w:r w:rsidRPr="00C26AC9">
        <w:rPr>
          <w:rFonts w:hint="eastAsia"/>
          <w:sz w:val="24"/>
          <w:szCs w:val="24"/>
        </w:rPr>
        <w:t>无线接入</w:t>
      </w:r>
      <w:r w:rsidRPr="00C26AC9">
        <w:rPr>
          <w:rFonts w:hint="eastAsia"/>
          <w:sz w:val="24"/>
          <w:szCs w:val="24"/>
        </w:rPr>
        <w:t>,</w:t>
      </w:r>
      <w:r w:rsidRPr="00C26AC9">
        <w:rPr>
          <w:rFonts w:hint="eastAsia"/>
          <w:sz w:val="24"/>
          <w:szCs w:val="24"/>
        </w:rPr>
        <w:t>光纤通信</w:t>
      </w:r>
      <w:r w:rsidRPr="00C26AC9">
        <w:rPr>
          <w:rFonts w:hint="eastAsia"/>
          <w:sz w:val="24"/>
          <w:szCs w:val="24"/>
        </w:rPr>
        <w:t>,</w:t>
      </w:r>
      <w:r w:rsidRPr="00C26AC9">
        <w:rPr>
          <w:rFonts w:hint="eastAsia"/>
          <w:sz w:val="24"/>
          <w:szCs w:val="24"/>
        </w:rPr>
        <w:t>通信专用集成电路设计</w:t>
      </w:r>
      <w:r w:rsidRPr="00C26AC9">
        <w:rPr>
          <w:rFonts w:hint="eastAsia"/>
          <w:sz w:val="24"/>
          <w:szCs w:val="24"/>
        </w:rPr>
        <w:t>,</w:t>
      </w:r>
      <w:r w:rsidRPr="00C26AC9">
        <w:rPr>
          <w:rFonts w:hint="eastAsia"/>
          <w:sz w:val="24"/>
          <w:szCs w:val="24"/>
        </w:rPr>
        <w:t>通信抗干扰技术</w:t>
      </w:r>
    </w:p>
    <w:p w:rsidR="00030ADA" w:rsidRPr="00C26AC9" w:rsidRDefault="00030ADA" w:rsidP="006E6B18">
      <w:pPr>
        <w:spacing w:line="360" w:lineRule="auto"/>
        <w:rPr>
          <w:sz w:val="24"/>
          <w:szCs w:val="24"/>
        </w:rPr>
      </w:pPr>
      <w:r w:rsidRPr="00C26AC9">
        <w:rPr>
          <w:rFonts w:hint="eastAsia"/>
          <w:sz w:val="24"/>
          <w:szCs w:val="24"/>
        </w:rPr>
        <w:t>B</w:t>
      </w:r>
      <w:r w:rsidRPr="00C26AC9">
        <w:rPr>
          <w:rFonts w:hint="eastAsia"/>
          <w:sz w:val="24"/>
          <w:szCs w:val="24"/>
        </w:rPr>
        <w:t>类：信号与信息处理</w:t>
      </w:r>
    </w:p>
    <w:p w:rsidR="00030ADA" w:rsidRPr="00C26AC9" w:rsidRDefault="00030ADA" w:rsidP="006E6B18">
      <w:pPr>
        <w:spacing w:line="360" w:lineRule="auto"/>
        <w:ind w:leftChars="202" w:left="424"/>
        <w:rPr>
          <w:sz w:val="24"/>
          <w:szCs w:val="24"/>
        </w:rPr>
      </w:pPr>
      <w:r w:rsidRPr="00C26AC9">
        <w:rPr>
          <w:rFonts w:hint="eastAsia"/>
          <w:sz w:val="24"/>
          <w:szCs w:val="24"/>
        </w:rPr>
        <w:t>通信信号处理</w:t>
      </w:r>
      <w:r w:rsidRPr="00C26AC9">
        <w:rPr>
          <w:rFonts w:hint="eastAsia"/>
          <w:sz w:val="24"/>
          <w:szCs w:val="24"/>
        </w:rPr>
        <w:t>,</w:t>
      </w:r>
      <w:r w:rsidRPr="00C26AC9">
        <w:rPr>
          <w:rFonts w:hint="eastAsia"/>
          <w:sz w:val="24"/>
          <w:szCs w:val="24"/>
        </w:rPr>
        <w:t>模式识别技术</w:t>
      </w:r>
      <w:r w:rsidRPr="00C26AC9">
        <w:rPr>
          <w:rFonts w:hint="eastAsia"/>
          <w:sz w:val="24"/>
          <w:szCs w:val="24"/>
        </w:rPr>
        <w:t>,</w:t>
      </w:r>
      <w:r w:rsidRPr="00C26AC9">
        <w:rPr>
          <w:rFonts w:hint="eastAsia"/>
          <w:sz w:val="24"/>
          <w:szCs w:val="24"/>
        </w:rPr>
        <w:t>多媒体与视觉听觉信息处理</w:t>
      </w:r>
      <w:r w:rsidRPr="00C26AC9">
        <w:rPr>
          <w:rFonts w:hint="eastAsia"/>
          <w:sz w:val="24"/>
          <w:szCs w:val="24"/>
        </w:rPr>
        <w:t>,</w:t>
      </w:r>
      <w:r w:rsidRPr="00C26AC9">
        <w:rPr>
          <w:rFonts w:hint="eastAsia"/>
          <w:sz w:val="24"/>
          <w:szCs w:val="24"/>
        </w:rPr>
        <w:t>非线性信号处理与智能信息处理</w:t>
      </w:r>
      <w:r w:rsidRPr="00C26AC9">
        <w:rPr>
          <w:rFonts w:hint="eastAsia"/>
          <w:sz w:val="24"/>
          <w:szCs w:val="24"/>
        </w:rPr>
        <w:t>,</w:t>
      </w:r>
      <w:r w:rsidRPr="00C26AC9">
        <w:rPr>
          <w:rFonts w:hint="eastAsia"/>
          <w:sz w:val="24"/>
          <w:szCs w:val="24"/>
        </w:rPr>
        <w:t>信息安全</w:t>
      </w:r>
      <w:r w:rsidRPr="00C26AC9">
        <w:rPr>
          <w:rFonts w:hint="eastAsia"/>
          <w:sz w:val="24"/>
          <w:szCs w:val="24"/>
        </w:rPr>
        <w:t>,</w:t>
      </w:r>
      <w:r w:rsidRPr="00C26AC9">
        <w:rPr>
          <w:rFonts w:hint="eastAsia"/>
          <w:sz w:val="24"/>
          <w:szCs w:val="24"/>
        </w:rPr>
        <w:t>编码技术</w:t>
      </w:r>
    </w:p>
    <w:p w:rsidR="00030ADA" w:rsidRPr="00C26AC9" w:rsidRDefault="00030ADA" w:rsidP="006E6B18">
      <w:pPr>
        <w:spacing w:line="360" w:lineRule="auto"/>
        <w:rPr>
          <w:sz w:val="24"/>
          <w:szCs w:val="24"/>
        </w:rPr>
      </w:pPr>
      <w:r w:rsidRPr="00C26AC9">
        <w:rPr>
          <w:rFonts w:hint="eastAsia"/>
          <w:sz w:val="24"/>
          <w:szCs w:val="24"/>
        </w:rPr>
        <w:t>C</w:t>
      </w:r>
      <w:r w:rsidRPr="00C26AC9">
        <w:rPr>
          <w:rFonts w:hint="eastAsia"/>
          <w:sz w:val="24"/>
          <w:szCs w:val="24"/>
        </w:rPr>
        <w:t>类：电磁场与微波技术</w:t>
      </w:r>
    </w:p>
    <w:p w:rsidR="00030ADA" w:rsidRPr="00C26AC9" w:rsidRDefault="00030ADA" w:rsidP="006E6B18">
      <w:pPr>
        <w:spacing w:line="360" w:lineRule="auto"/>
        <w:ind w:leftChars="202" w:left="424"/>
        <w:rPr>
          <w:sz w:val="24"/>
          <w:szCs w:val="24"/>
        </w:rPr>
      </w:pPr>
      <w:r w:rsidRPr="00C26AC9">
        <w:rPr>
          <w:rFonts w:hint="eastAsia"/>
          <w:sz w:val="24"/>
          <w:szCs w:val="24"/>
        </w:rPr>
        <w:t>计算</w:t>
      </w:r>
      <w:r w:rsidR="000A3593" w:rsidRPr="00C26AC9">
        <w:rPr>
          <w:rFonts w:hint="eastAsia"/>
          <w:sz w:val="24"/>
          <w:szCs w:val="24"/>
        </w:rPr>
        <w:t>电磁学，</w:t>
      </w:r>
      <w:r w:rsidRPr="00C26AC9">
        <w:rPr>
          <w:rFonts w:hint="eastAsia"/>
          <w:sz w:val="24"/>
          <w:szCs w:val="24"/>
        </w:rPr>
        <w:t>射频电路设计</w:t>
      </w:r>
      <w:r w:rsidR="004E589B" w:rsidRPr="00C26AC9">
        <w:rPr>
          <w:rFonts w:hint="eastAsia"/>
          <w:sz w:val="24"/>
          <w:szCs w:val="24"/>
        </w:rPr>
        <w:t>，</w:t>
      </w:r>
      <w:r w:rsidRPr="00C26AC9">
        <w:rPr>
          <w:rFonts w:hint="eastAsia"/>
          <w:sz w:val="24"/>
          <w:szCs w:val="24"/>
        </w:rPr>
        <w:t>微波通信技术</w:t>
      </w:r>
      <w:r w:rsidR="004E589B" w:rsidRPr="00C26AC9">
        <w:rPr>
          <w:rFonts w:hint="eastAsia"/>
          <w:sz w:val="24"/>
          <w:szCs w:val="24"/>
        </w:rPr>
        <w:t>，</w:t>
      </w:r>
      <w:r w:rsidRPr="00C26AC9">
        <w:rPr>
          <w:rFonts w:hint="eastAsia"/>
          <w:sz w:val="24"/>
          <w:szCs w:val="24"/>
        </w:rPr>
        <w:t>毫米波</w:t>
      </w:r>
      <w:r w:rsidR="004E589B" w:rsidRPr="00C26AC9">
        <w:rPr>
          <w:rFonts w:hint="eastAsia"/>
          <w:sz w:val="24"/>
          <w:szCs w:val="24"/>
        </w:rPr>
        <w:t>与</w:t>
      </w:r>
      <w:r w:rsidR="004E589B" w:rsidRPr="00C26AC9">
        <w:rPr>
          <w:rFonts w:hint="eastAsia"/>
          <w:sz w:val="24"/>
          <w:szCs w:val="24"/>
        </w:rPr>
        <w:t>THz</w:t>
      </w:r>
      <w:r w:rsidR="004E589B" w:rsidRPr="00C26AC9">
        <w:rPr>
          <w:rFonts w:hint="eastAsia"/>
          <w:sz w:val="24"/>
          <w:szCs w:val="24"/>
        </w:rPr>
        <w:t>技术，电磁辐射与散射</w:t>
      </w:r>
    </w:p>
    <w:p w:rsidR="00030ADA" w:rsidRPr="00C26AC9" w:rsidRDefault="00030ADA" w:rsidP="006E6B18">
      <w:pPr>
        <w:spacing w:line="360" w:lineRule="auto"/>
        <w:rPr>
          <w:sz w:val="24"/>
          <w:szCs w:val="24"/>
        </w:rPr>
      </w:pPr>
      <w:r w:rsidRPr="00C26AC9">
        <w:rPr>
          <w:rFonts w:hint="eastAsia"/>
          <w:sz w:val="24"/>
          <w:szCs w:val="24"/>
        </w:rPr>
        <w:t>D</w:t>
      </w:r>
      <w:r w:rsidRPr="00C26AC9">
        <w:rPr>
          <w:rFonts w:hint="eastAsia"/>
          <w:sz w:val="24"/>
          <w:szCs w:val="24"/>
        </w:rPr>
        <w:t>类：电路与系统</w:t>
      </w:r>
    </w:p>
    <w:p w:rsidR="00030ADA" w:rsidRPr="00C26AC9" w:rsidRDefault="00030ADA" w:rsidP="006E6B18">
      <w:pPr>
        <w:spacing w:line="360" w:lineRule="auto"/>
        <w:ind w:leftChars="202" w:left="424"/>
        <w:rPr>
          <w:sz w:val="24"/>
          <w:szCs w:val="24"/>
        </w:rPr>
      </w:pPr>
      <w:r w:rsidRPr="00C26AC9">
        <w:rPr>
          <w:rFonts w:hint="eastAsia"/>
          <w:sz w:val="24"/>
          <w:szCs w:val="24"/>
        </w:rPr>
        <w:t>超高速集成电路设计</w:t>
      </w:r>
      <w:r w:rsidRPr="00C26AC9">
        <w:rPr>
          <w:rFonts w:hint="eastAsia"/>
          <w:sz w:val="24"/>
          <w:szCs w:val="24"/>
        </w:rPr>
        <w:t>,</w:t>
      </w:r>
      <w:r w:rsidRPr="00C26AC9">
        <w:rPr>
          <w:rFonts w:hint="eastAsia"/>
          <w:sz w:val="24"/>
          <w:szCs w:val="24"/>
        </w:rPr>
        <w:t>光电集成电路设计</w:t>
      </w:r>
      <w:r w:rsidRPr="00C26AC9">
        <w:rPr>
          <w:rFonts w:hint="eastAsia"/>
          <w:sz w:val="24"/>
          <w:szCs w:val="24"/>
        </w:rPr>
        <w:t>,</w:t>
      </w:r>
      <w:r w:rsidRPr="00C26AC9">
        <w:rPr>
          <w:rFonts w:hint="eastAsia"/>
          <w:sz w:val="24"/>
          <w:szCs w:val="24"/>
        </w:rPr>
        <w:t>通信网络</w:t>
      </w:r>
      <w:r w:rsidRPr="00C26AC9">
        <w:rPr>
          <w:rFonts w:hint="eastAsia"/>
          <w:sz w:val="24"/>
          <w:szCs w:val="24"/>
        </w:rPr>
        <w:t>VLSI</w:t>
      </w:r>
      <w:r w:rsidRPr="00C26AC9">
        <w:rPr>
          <w:rFonts w:hint="eastAsia"/>
          <w:sz w:val="24"/>
          <w:szCs w:val="24"/>
        </w:rPr>
        <w:t>电路设计</w:t>
      </w:r>
      <w:r w:rsidRPr="00C26AC9">
        <w:rPr>
          <w:rFonts w:hint="eastAsia"/>
          <w:sz w:val="24"/>
          <w:szCs w:val="24"/>
        </w:rPr>
        <w:t>,</w:t>
      </w:r>
      <w:r w:rsidRPr="00C26AC9">
        <w:rPr>
          <w:rFonts w:hint="eastAsia"/>
          <w:sz w:val="24"/>
          <w:szCs w:val="24"/>
        </w:rPr>
        <w:t>片上系统</w:t>
      </w:r>
      <w:r w:rsidRPr="00C26AC9">
        <w:rPr>
          <w:rFonts w:hint="eastAsia"/>
          <w:sz w:val="24"/>
          <w:szCs w:val="24"/>
        </w:rPr>
        <w:t>(SOC)</w:t>
      </w:r>
      <w:r w:rsidRPr="00C26AC9">
        <w:rPr>
          <w:rFonts w:hint="eastAsia"/>
          <w:sz w:val="24"/>
          <w:szCs w:val="24"/>
        </w:rPr>
        <w:t>设计</w:t>
      </w:r>
      <w:r w:rsidRPr="00C26AC9">
        <w:rPr>
          <w:rFonts w:hint="eastAsia"/>
          <w:sz w:val="24"/>
          <w:szCs w:val="24"/>
        </w:rPr>
        <w:t>, DSP</w:t>
      </w:r>
      <w:r w:rsidRPr="00C26AC9">
        <w:rPr>
          <w:rFonts w:hint="eastAsia"/>
          <w:sz w:val="24"/>
          <w:szCs w:val="24"/>
        </w:rPr>
        <w:t>技术及应用</w:t>
      </w:r>
    </w:p>
    <w:p w:rsidR="00030ADA" w:rsidRPr="00C26AC9" w:rsidRDefault="00030ADA" w:rsidP="006E6B18">
      <w:pPr>
        <w:spacing w:line="360" w:lineRule="auto"/>
        <w:rPr>
          <w:sz w:val="24"/>
          <w:szCs w:val="24"/>
        </w:rPr>
      </w:pPr>
      <w:r w:rsidRPr="00C26AC9">
        <w:rPr>
          <w:rFonts w:hint="eastAsia"/>
          <w:sz w:val="24"/>
          <w:szCs w:val="24"/>
        </w:rPr>
        <w:t>E</w:t>
      </w:r>
      <w:r w:rsidRPr="00C26AC9">
        <w:rPr>
          <w:rFonts w:hint="eastAsia"/>
          <w:sz w:val="24"/>
          <w:szCs w:val="24"/>
        </w:rPr>
        <w:t>类：计算机网络</w:t>
      </w:r>
    </w:p>
    <w:p w:rsidR="00030ADA" w:rsidRPr="00C26AC9" w:rsidRDefault="00030ADA" w:rsidP="006E6B18">
      <w:pPr>
        <w:spacing w:line="360" w:lineRule="auto"/>
        <w:ind w:leftChars="202" w:left="424"/>
        <w:rPr>
          <w:sz w:val="24"/>
          <w:szCs w:val="24"/>
        </w:rPr>
      </w:pPr>
      <w:r w:rsidRPr="00C26AC9">
        <w:rPr>
          <w:rFonts w:hint="eastAsia"/>
          <w:sz w:val="24"/>
          <w:szCs w:val="24"/>
        </w:rPr>
        <w:t>网络安全与对抗</w:t>
      </w:r>
      <w:r w:rsidRPr="00C26AC9">
        <w:rPr>
          <w:rFonts w:hint="eastAsia"/>
          <w:sz w:val="24"/>
          <w:szCs w:val="24"/>
        </w:rPr>
        <w:t>,</w:t>
      </w:r>
      <w:r w:rsidRPr="00C26AC9">
        <w:rPr>
          <w:rFonts w:hint="eastAsia"/>
          <w:sz w:val="24"/>
          <w:szCs w:val="24"/>
        </w:rPr>
        <w:t>网络中心计算</w:t>
      </w:r>
      <w:r w:rsidRPr="00C26AC9">
        <w:rPr>
          <w:rFonts w:hint="eastAsia"/>
          <w:sz w:val="24"/>
          <w:szCs w:val="24"/>
        </w:rPr>
        <w:t>,</w:t>
      </w:r>
      <w:r w:rsidRPr="00C26AC9">
        <w:rPr>
          <w:rFonts w:hint="eastAsia"/>
          <w:sz w:val="24"/>
          <w:szCs w:val="24"/>
        </w:rPr>
        <w:t>网络协议工程</w:t>
      </w:r>
      <w:r w:rsidRPr="00C26AC9">
        <w:rPr>
          <w:rFonts w:hint="eastAsia"/>
          <w:sz w:val="24"/>
          <w:szCs w:val="24"/>
        </w:rPr>
        <w:t>,</w:t>
      </w:r>
      <w:r w:rsidRPr="00C26AC9">
        <w:rPr>
          <w:rFonts w:hint="eastAsia"/>
          <w:sz w:val="24"/>
          <w:szCs w:val="24"/>
        </w:rPr>
        <w:t>网络分析</w:t>
      </w:r>
      <w:r w:rsidRPr="00C26AC9">
        <w:rPr>
          <w:rFonts w:hint="eastAsia"/>
          <w:sz w:val="24"/>
          <w:szCs w:val="24"/>
        </w:rPr>
        <w:t>,</w:t>
      </w:r>
      <w:r w:rsidRPr="00C26AC9">
        <w:rPr>
          <w:rFonts w:hint="eastAsia"/>
          <w:sz w:val="24"/>
          <w:szCs w:val="24"/>
        </w:rPr>
        <w:t>分布式系统</w:t>
      </w:r>
      <w:r w:rsidRPr="00C26AC9">
        <w:rPr>
          <w:rFonts w:hint="eastAsia"/>
          <w:sz w:val="24"/>
          <w:szCs w:val="24"/>
        </w:rPr>
        <w:t>,</w:t>
      </w:r>
      <w:r w:rsidRPr="00C26AC9">
        <w:rPr>
          <w:rFonts w:hint="eastAsia"/>
          <w:sz w:val="24"/>
          <w:szCs w:val="24"/>
        </w:rPr>
        <w:t>网格计算</w:t>
      </w:r>
      <w:r w:rsidRPr="00C26AC9">
        <w:rPr>
          <w:rFonts w:hint="eastAsia"/>
          <w:sz w:val="24"/>
          <w:szCs w:val="24"/>
        </w:rPr>
        <w:t>,SOA and Web Service</w:t>
      </w:r>
      <w:r w:rsidRPr="00C26AC9">
        <w:rPr>
          <w:rFonts w:hint="eastAsia"/>
          <w:sz w:val="24"/>
          <w:szCs w:val="24"/>
        </w:rPr>
        <w:t>，信息系统与网络管理</w:t>
      </w:r>
    </w:p>
    <w:p w:rsidR="00030ADA" w:rsidRPr="00C26AC9" w:rsidRDefault="00030ADA" w:rsidP="006E6B18">
      <w:pPr>
        <w:spacing w:line="360" w:lineRule="auto"/>
        <w:rPr>
          <w:sz w:val="24"/>
          <w:szCs w:val="24"/>
        </w:rPr>
      </w:pPr>
      <w:r w:rsidRPr="00C26AC9">
        <w:rPr>
          <w:rFonts w:hint="eastAsia"/>
          <w:sz w:val="24"/>
          <w:szCs w:val="24"/>
        </w:rPr>
        <w:t>F</w:t>
      </w:r>
      <w:r w:rsidRPr="00C26AC9">
        <w:rPr>
          <w:rFonts w:hint="eastAsia"/>
          <w:sz w:val="24"/>
          <w:szCs w:val="24"/>
        </w:rPr>
        <w:t>类：其它</w:t>
      </w:r>
    </w:p>
    <w:p w:rsidR="00030ADA" w:rsidRPr="00C26AC9" w:rsidRDefault="00030ADA" w:rsidP="006E6B18">
      <w:pPr>
        <w:spacing w:line="360" w:lineRule="auto"/>
        <w:ind w:leftChars="202" w:left="424"/>
        <w:rPr>
          <w:sz w:val="24"/>
          <w:szCs w:val="24"/>
        </w:rPr>
      </w:pPr>
      <w:r w:rsidRPr="00C26AC9">
        <w:rPr>
          <w:rFonts w:hint="eastAsia"/>
          <w:sz w:val="24"/>
          <w:szCs w:val="24"/>
        </w:rPr>
        <w:t>软件工程</w:t>
      </w:r>
      <w:r w:rsidRPr="00C26AC9">
        <w:rPr>
          <w:rFonts w:hint="eastAsia"/>
          <w:sz w:val="24"/>
          <w:szCs w:val="24"/>
        </w:rPr>
        <w:t>,</w:t>
      </w:r>
      <w:r w:rsidRPr="00C26AC9">
        <w:rPr>
          <w:rFonts w:hint="eastAsia"/>
          <w:sz w:val="24"/>
          <w:szCs w:val="24"/>
        </w:rPr>
        <w:t>对象建模方法</w:t>
      </w:r>
      <w:r w:rsidRPr="00C26AC9">
        <w:rPr>
          <w:rFonts w:hint="eastAsia"/>
          <w:sz w:val="24"/>
          <w:szCs w:val="24"/>
        </w:rPr>
        <w:t>,</w:t>
      </w:r>
      <w:r w:rsidRPr="00C26AC9">
        <w:rPr>
          <w:rFonts w:hint="eastAsia"/>
          <w:sz w:val="24"/>
          <w:szCs w:val="24"/>
        </w:rPr>
        <w:t>操作系统</w:t>
      </w:r>
      <w:r w:rsidRPr="00C26AC9">
        <w:rPr>
          <w:rFonts w:hint="eastAsia"/>
          <w:sz w:val="24"/>
          <w:szCs w:val="24"/>
        </w:rPr>
        <w:t>,</w:t>
      </w:r>
      <w:r w:rsidRPr="00C26AC9">
        <w:rPr>
          <w:rFonts w:hint="eastAsia"/>
          <w:sz w:val="24"/>
          <w:szCs w:val="24"/>
        </w:rPr>
        <w:t>人工智能</w:t>
      </w:r>
      <w:r w:rsidRPr="00C26AC9">
        <w:rPr>
          <w:rFonts w:hint="eastAsia"/>
          <w:sz w:val="24"/>
          <w:szCs w:val="24"/>
        </w:rPr>
        <w:t>,</w:t>
      </w:r>
      <w:r w:rsidRPr="00C26AC9">
        <w:rPr>
          <w:rFonts w:hint="eastAsia"/>
          <w:sz w:val="24"/>
          <w:szCs w:val="24"/>
        </w:rPr>
        <w:t>密码学原理与应用</w:t>
      </w:r>
      <w:r w:rsidRPr="00C26AC9">
        <w:rPr>
          <w:rFonts w:hint="eastAsia"/>
          <w:sz w:val="24"/>
          <w:szCs w:val="24"/>
        </w:rPr>
        <w:t>,</w:t>
      </w:r>
      <w:r w:rsidRPr="00C26AC9">
        <w:rPr>
          <w:rFonts w:hint="eastAsia"/>
          <w:sz w:val="24"/>
          <w:szCs w:val="24"/>
        </w:rPr>
        <w:t>计算机仿真</w:t>
      </w:r>
      <w:r w:rsidRPr="00C26AC9">
        <w:rPr>
          <w:rFonts w:hint="eastAsia"/>
          <w:sz w:val="24"/>
          <w:szCs w:val="24"/>
        </w:rPr>
        <w:t>,</w:t>
      </w:r>
      <w:r w:rsidRPr="00C26AC9">
        <w:rPr>
          <w:rFonts w:hint="eastAsia"/>
          <w:sz w:val="24"/>
          <w:szCs w:val="24"/>
        </w:rPr>
        <w:t>计算机在通信中的应用</w:t>
      </w:r>
      <w:r w:rsidRPr="00C26AC9">
        <w:rPr>
          <w:rFonts w:hint="eastAsia"/>
          <w:sz w:val="24"/>
          <w:szCs w:val="24"/>
        </w:rPr>
        <w:t>,</w:t>
      </w:r>
      <w:r w:rsidRPr="00C26AC9">
        <w:rPr>
          <w:rFonts w:hint="eastAsia"/>
          <w:sz w:val="24"/>
          <w:szCs w:val="24"/>
        </w:rPr>
        <w:t>计算机控制技术</w:t>
      </w:r>
      <w:r w:rsidRPr="00C26AC9">
        <w:rPr>
          <w:rFonts w:hint="eastAsia"/>
          <w:sz w:val="24"/>
          <w:szCs w:val="24"/>
        </w:rPr>
        <w:t>,</w:t>
      </w:r>
      <w:r w:rsidRPr="00C26AC9">
        <w:rPr>
          <w:rFonts w:hint="eastAsia"/>
          <w:sz w:val="24"/>
          <w:szCs w:val="24"/>
        </w:rPr>
        <w:t>数据库技术，数据仓库与数据挖掘，企业集成管理与企业信息化</w:t>
      </w:r>
      <w:r w:rsidRPr="00C26AC9">
        <w:rPr>
          <w:rFonts w:hint="eastAsia"/>
          <w:sz w:val="24"/>
          <w:szCs w:val="24"/>
        </w:rPr>
        <w:t xml:space="preserve">, </w:t>
      </w:r>
      <w:r w:rsidRPr="00C26AC9">
        <w:rPr>
          <w:rFonts w:hint="eastAsia"/>
          <w:sz w:val="24"/>
          <w:szCs w:val="24"/>
        </w:rPr>
        <w:t>市</w:t>
      </w:r>
      <w:r w:rsidRPr="00C26AC9">
        <w:rPr>
          <w:rFonts w:hint="eastAsia"/>
          <w:sz w:val="24"/>
          <w:szCs w:val="24"/>
        </w:rPr>
        <w:lastRenderedPageBreak/>
        <w:t>场营销理论与实务，电信经济与电信企业管理</w:t>
      </w:r>
    </w:p>
    <w:p w:rsidR="00030ADA" w:rsidRDefault="00030ADA" w:rsidP="006E6B18">
      <w:pPr>
        <w:spacing w:line="360" w:lineRule="auto"/>
        <w:ind w:leftChars="202" w:left="424"/>
      </w:pPr>
    </w:p>
    <w:p w:rsidR="00030ADA" w:rsidRDefault="00030ADA" w:rsidP="006E6B18">
      <w:pPr>
        <w:spacing w:line="360" w:lineRule="auto"/>
        <w:ind w:leftChars="202" w:left="424"/>
      </w:pPr>
    </w:p>
    <w:p w:rsidR="00030ADA" w:rsidRDefault="00030ADA" w:rsidP="006E6B18"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征文要求</w:t>
      </w:r>
    </w:p>
    <w:p w:rsidR="00030ADA" w:rsidRPr="00C26AC9" w:rsidRDefault="00030ADA" w:rsidP="006E6B18">
      <w:pPr>
        <w:spacing w:line="360" w:lineRule="auto"/>
        <w:ind w:firstLineChars="202" w:firstLine="485"/>
        <w:rPr>
          <w:sz w:val="24"/>
          <w:szCs w:val="24"/>
        </w:rPr>
      </w:pPr>
      <w:r w:rsidRPr="00C26AC9">
        <w:rPr>
          <w:rFonts w:hint="eastAsia"/>
          <w:sz w:val="24"/>
          <w:szCs w:val="24"/>
        </w:rPr>
        <w:t>论文</w:t>
      </w:r>
      <w:proofErr w:type="gramStart"/>
      <w:r w:rsidRPr="00C26AC9">
        <w:rPr>
          <w:rFonts w:hint="eastAsia"/>
          <w:sz w:val="24"/>
          <w:szCs w:val="24"/>
        </w:rPr>
        <w:t>应主题</w:t>
      </w:r>
      <w:proofErr w:type="gramEnd"/>
      <w:r w:rsidRPr="00C26AC9">
        <w:rPr>
          <w:rFonts w:hint="eastAsia"/>
          <w:sz w:val="24"/>
          <w:szCs w:val="24"/>
        </w:rPr>
        <w:t>明确、数据可靠、逻辑严密、文字精练，着重阐明作者自己的创新与成果。</w:t>
      </w:r>
    </w:p>
    <w:p w:rsidR="00030ADA" w:rsidRDefault="00030ADA" w:rsidP="006E6B18">
      <w:pPr>
        <w:spacing w:line="360" w:lineRule="auto"/>
        <w:ind w:firstLineChars="202" w:firstLine="424"/>
      </w:pPr>
    </w:p>
    <w:p w:rsidR="00030ADA" w:rsidRDefault="00030ADA" w:rsidP="006E6B18"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投稿须知</w:t>
      </w:r>
    </w:p>
    <w:p w:rsidR="00A942B7" w:rsidRPr="006E6B18" w:rsidRDefault="00030ADA" w:rsidP="006E6B18">
      <w:pPr>
        <w:pStyle w:val="ac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 w:rsidRPr="006E6B18">
        <w:rPr>
          <w:rFonts w:hint="eastAsia"/>
          <w:sz w:val="24"/>
          <w:szCs w:val="24"/>
        </w:rPr>
        <w:t>来稿</w:t>
      </w:r>
      <w:del w:id="10" w:author="高璇璇" w:date="2017-05-23T11:19:00Z">
        <w:r w:rsidRPr="006E6B18" w:rsidDel="00D37107">
          <w:rPr>
            <w:rFonts w:hint="eastAsia"/>
            <w:sz w:val="24"/>
            <w:szCs w:val="24"/>
          </w:rPr>
          <w:delText>需通过电子邮箱</w:delText>
        </w:r>
      </w:del>
      <w:ins w:id="11" w:author="高璇璇" w:date="2017-05-23T11:17:00Z">
        <w:r w:rsidR="00CA520D">
          <w:rPr>
            <w:rFonts w:hint="eastAsia"/>
            <w:sz w:val="24"/>
            <w:szCs w:val="24"/>
          </w:rPr>
          <w:t>需</w:t>
        </w:r>
      </w:ins>
      <w:r w:rsidRPr="006E6B18">
        <w:rPr>
          <w:rFonts w:hint="eastAsia"/>
          <w:sz w:val="24"/>
          <w:szCs w:val="24"/>
        </w:rPr>
        <w:t>投递</w:t>
      </w:r>
      <w:del w:id="12" w:author="高璇璇" w:date="2017-05-23T11:17:00Z">
        <w:r w:rsidRPr="006E6B18" w:rsidDel="00CA520D">
          <w:rPr>
            <w:rFonts w:hint="eastAsia"/>
            <w:sz w:val="24"/>
            <w:szCs w:val="24"/>
          </w:rPr>
          <w:delText>一份</w:delText>
        </w:r>
      </w:del>
      <w:r w:rsidRPr="006E6B18">
        <w:rPr>
          <w:rFonts w:hint="eastAsia"/>
          <w:sz w:val="24"/>
          <w:szCs w:val="24"/>
        </w:rPr>
        <w:t>电子</w:t>
      </w:r>
      <w:ins w:id="13" w:author="高璇璇" w:date="2017-05-23T11:19:00Z">
        <w:r w:rsidR="00D37107">
          <w:rPr>
            <w:rFonts w:hint="eastAsia"/>
            <w:sz w:val="24"/>
            <w:szCs w:val="24"/>
          </w:rPr>
          <w:t>稿</w:t>
        </w:r>
      </w:ins>
      <w:del w:id="14" w:author="高璇璇" w:date="2017-05-23T11:19:00Z">
        <w:r w:rsidRPr="006E6B18" w:rsidDel="00D37107">
          <w:rPr>
            <w:rFonts w:hint="eastAsia"/>
            <w:sz w:val="24"/>
            <w:szCs w:val="24"/>
          </w:rPr>
          <w:delText>版</w:delText>
        </w:r>
      </w:del>
      <w:ins w:id="15" w:author="高璇璇" w:date="2017-05-23T11:17:00Z">
        <w:r w:rsidR="00CA520D">
          <w:rPr>
            <w:rFonts w:hint="eastAsia"/>
            <w:sz w:val="24"/>
            <w:szCs w:val="24"/>
          </w:rPr>
          <w:t>（</w:t>
        </w:r>
        <w:r w:rsidR="00CA520D">
          <w:rPr>
            <w:rFonts w:hint="eastAsia"/>
            <w:sz w:val="24"/>
            <w:szCs w:val="24"/>
          </w:rPr>
          <w:t>word</w:t>
        </w:r>
      </w:ins>
      <w:ins w:id="16" w:author="高璇璇" w:date="2017-05-23T11:18:00Z">
        <w:r w:rsidR="00CA520D">
          <w:rPr>
            <w:rFonts w:hint="eastAsia"/>
            <w:sz w:val="24"/>
            <w:szCs w:val="24"/>
          </w:rPr>
          <w:t>、</w:t>
        </w:r>
      </w:ins>
      <w:ins w:id="17" w:author="高璇璇" w:date="2017-05-23T11:17:00Z">
        <w:r w:rsidR="00CA520D">
          <w:rPr>
            <w:sz w:val="24"/>
            <w:szCs w:val="24"/>
          </w:rPr>
          <w:t>pdf</w:t>
        </w:r>
      </w:ins>
      <w:ins w:id="18" w:author="高璇璇" w:date="2017-05-23T11:18:00Z">
        <w:r w:rsidR="00CA520D">
          <w:rPr>
            <w:rFonts w:hint="eastAsia"/>
            <w:sz w:val="24"/>
            <w:szCs w:val="24"/>
          </w:rPr>
          <w:t>各</w:t>
        </w:r>
        <w:r w:rsidR="00CA520D">
          <w:rPr>
            <w:sz w:val="24"/>
            <w:szCs w:val="24"/>
          </w:rPr>
          <w:t>一份</w:t>
        </w:r>
      </w:ins>
      <w:ins w:id="19" w:author="高璇璇" w:date="2017-05-23T11:17:00Z">
        <w:r w:rsidR="00CA520D">
          <w:rPr>
            <w:rFonts w:hint="eastAsia"/>
            <w:sz w:val="24"/>
            <w:szCs w:val="24"/>
          </w:rPr>
          <w:t>）</w:t>
        </w:r>
      </w:ins>
      <w:del w:id="20" w:author="高璇璇" w:date="2017-05-23T11:19:00Z">
        <w:r w:rsidRPr="006E6B18" w:rsidDel="00D37107">
          <w:rPr>
            <w:rFonts w:hint="eastAsia"/>
            <w:sz w:val="24"/>
            <w:szCs w:val="24"/>
          </w:rPr>
          <w:delText>，邮箱地址是</w:delText>
        </w:r>
      </w:del>
      <w:ins w:id="21" w:author="高璇璇" w:date="2017-05-23T11:19:00Z">
        <w:r w:rsidR="00D37107">
          <w:rPr>
            <w:rFonts w:hint="eastAsia"/>
            <w:sz w:val="24"/>
            <w:szCs w:val="24"/>
          </w:rPr>
          <w:t>至</w:t>
        </w:r>
      </w:ins>
      <w:r w:rsidR="00C75508" w:rsidRPr="0012662D">
        <w:rPr>
          <w:rFonts w:hint="eastAsia"/>
          <w:sz w:val="24"/>
          <w:szCs w:val="24"/>
        </w:rPr>
        <w:t>txnh_2017@163.com</w:t>
      </w:r>
      <w:r w:rsidRPr="006E6B18">
        <w:rPr>
          <w:rFonts w:hint="eastAsia"/>
          <w:sz w:val="24"/>
          <w:szCs w:val="24"/>
        </w:rPr>
        <w:t>；同时还须向每个学校的联络人提交</w:t>
      </w:r>
      <w:ins w:id="22" w:author="高璇璇" w:date="2017-05-23T11:17:00Z">
        <w:r w:rsidR="00CA520D">
          <w:rPr>
            <w:rFonts w:hint="eastAsia"/>
            <w:sz w:val="24"/>
            <w:szCs w:val="24"/>
          </w:rPr>
          <w:t>一份</w:t>
        </w:r>
        <w:r w:rsidR="00CA520D">
          <w:rPr>
            <w:sz w:val="24"/>
            <w:szCs w:val="24"/>
          </w:rPr>
          <w:t>电子稿</w:t>
        </w:r>
      </w:ins>
      <w:del w:id="23" w:author="高璇璇" w:date="2017-05-23T11:17:00Z">
        <w:r w:rsidRPr="006E6B18" w:rsidDel="00CA520D">
          <w:rPr>
            <w:rFonts w:hint="eastAsia"/>
            <w:sz w:val="24"/>
            <w:szCs w:val="24"/>
          </w:rPr>
          <w:delText>一份打印版</w:delText>
        </w:r>
      </w:del>
      <w:r w:rsidR="00A942B7" w:rsidRPr="006E6B18">
        <w:rPr>
          <w:rFonts w:hint="eastAsia"/>
          <w:sz w:val="24"/>
          <w:szCs w:val="24"/>
        </w:rPr>
        <w:t>。</w:t>
      </w:r>
    </w:p>
    <w:p w:rsidR="00030ADA" w:rsidRPr="00C26AC9" w:rsidRDefault="00030ADA" w:rsidP="00F9681C">
      <w:pPr>
        <w:pStyle w:val="ac"/>
        <w:numPr>
          <w:ilvl w:val="0"/>
          <w:numId w:val="1"/>
        </w:numPr>
        <w:spacing w:line="360" w:lineRule="auto"/>
        <w:ind w:firstLineChars="0"/>
        <w:rPr>
          <w:sz w:val="24"/>
          <w:szCs w:val="24"/>
        </w:rPr>
      </w:pPr>
      <w:r w:rsidRPr="00C26AC9">
        <w:rPr>
          <w:rFonts w:hint="eastAsia"/>
          <w:sz w:val="24"/>
          <w:szCs w:val="24"/>
        </w:rPr>
        <w:t>电子稿文件名为：单位简称、姓名、文章分类、论文题目</w:t>
      </w:r>
      <w:r w:rsidR="009226F9" w:rsidRPr="00C26AC9">
        <w:rPr>
          <w:rFonts w:hint="eastAsia"/>
          <w:sz w:val="24"/>
          <w:szCs w:val="24"/>
        </w:rPr>
        <w:t>、联系方式</w:t>
      </w:r>
      <w:ins w:id="24" w:author="高璇璇" w:date="2017-05-23T11:31:00Z">
        <w:r w:rsidR="00F9681C">
          <w:rPr>
            <w:rFonts w:hint="eastAsia"/>
            <w:sz w:val="24"/>
            <w:szCs w:val="24"/>
          </w:rPr>
          <w:t>。</w:t>
        </w:r>
      </w:ins>
      <w:del w:id="25" w:author="高璇璇" w:date="2017-05-23T11:31:00Z">
        <w:r w:rsidRPr="00C26AC9" w:rsidDel="00F9681C">
          <w:rPr>
            <w:rFonts w:hint="eastAsia"/>
            <w:sz w:val="24"/>
            <w:szCs w:val="24"/>
          </w:rPr>
          <w:delText>(</w:delText>
        </w:r>
        <w:r w:rsidRPr="00C26AC9" w:rsidDel="00F9681C">
          <w:rPr>
            <w:rFonts w:hint="eastAsia"/>
            <w:sz w:val="24"/>
            <w:szCs w:val="24"/>
          </w:rPr>
          <w:delText>详见附录一</w:delText>
        </w:r>
        <w:r w:rsidRPr="00C26AC9" w:rsidDel="00F9681C">
          <w:rPr>
            <w:rFonts w:hint="eastAsia"/>
            <w:sz w:val="24"/>
            <w:szCs w:val="24"/>
          </w:rPr>
          <w:delText>)</w:delText>
        </w:r>
      </w:del>
      <w:ins w:id="26" w:author="高璇璇" w:date="2017-05-23T11:31:00Z">
        <w:r w:rsidR="00F9681C">
          <w:rPr>
            <w:rFonts w:hint="eastAsia"/>
            <w:sz w:val="24"/>
            <w:szCs w:val="24"/>
          </w:rPr>
          <w:t>（详</w:t>
        </w:r>
        <w:r w:rsidR="00F9681C" w:rsidRPr="00F9681C">
          <w:rPr>
            <w:rFonts w:hint="eastAsia"/>
            <w:sz w:val="24"/>
            <w:szCs w:val="24"/>
          </w:rPr>
          <w:t>见附录一</w:t>
        </w:r>
        <w:r w:rsidR="00F9681C">
          <w:rPr>
            <w:rFonts w:hint="eastAsia"/>
            <w:sz w:val="24"/>
            <w:szCs w:val="24"/>
          </w:rPr>
          <w:t>）</w:t>
        </w:r>
      </w:ins>
      <w:del w:id="27" w:author="高璇璇" w:date="2017-05-23T11:31:00Z">
        <w:r w:rsidRPr="00C26AC9" w:rsidDel="00F9681C">
          <w:rPr>
            <w:rFonts w:hint="eastAsia"/>
            <w:sz w:val="24"/>
            <w:szCs w:val="24"/>
          </w:rPr>
          <w:delText>。</w:delText>
        </w:r>
      </w:del>
    </w:p>
    <w:p w:rsidR="00030ADA" w:rsidDel="009E05EC" w:rsidRDefault="00030ADA">
      <w:pPr>
        <w:pStyle w:val="ac"/>
        <w:numPr>
          <w:ilvl w:val="0"/>
          <w:numId w:val="1"/>
        </w:numPr>
        <w:spacing w:line="360" w:lineRule="auto"/>
        <w:ind w:firstLineChars="0"/>
        <w:rPr>
          <w:del w:id="28" w:author="高璇璇" w:date="2017-05-23T11:18:00Z"/>
          <w:sz w:val="24"/>
          <w:szCs w:val="24"/>
        </w:rPr>
        <w:pPrChange w:id="29" w:author="高璇璇" w:date="2017-05-23T11:18:00Z">
          <w:pPr>
            <w:numPr>
              <w:numId w:val="1"/>
            </w:numPr>
            <w:spacing w:line="360" w:lineRule="auto"/>
            <w:ind w:left="420" w:hanging="420"/>
          </w:pPr>
        </w:pPrChange>
      </w:pPr>
      <w:r w:rsidRPr="00C26AC9">
        <w:rPr>
          <w:rFonts w:hint="eastAsia"/>
          <w:sz w:val="24"/>
          <w:szCs w:val="24"/>
        </w:rPr>
        <w:t>论文排版格式详见附录</w:t>
      </w:r>
      <w:proofErr w:type="gramStart"/>
      <w:r w:rsidRPr="00C26AC9">
        <w:rPr>
          <w:rFonts w:hint="eastAsia"/>
          <w:sz w:val="24"/>
          <w:szCs w:val="24"/>
        </w:rPr>
        <w:t>一</w:t>
      </w:r>
      <w:proofErr w:type="gramEnd"/>
      <w:r w:rsidRPr="00C26AC9">
        <w:rPr>
          <w:rFonts w:hint="eastAsia"/>
          <w:sz w:val="24"/>
          <w:szCs w:val="24"/>
        </w:rPr>
        <w:t>和附录二。</w:t>
      </w:r>
    </w:p>
    <w:p w:rsidR="009E05EC" w:rsidRPr="00C26AC9" w:rsidRDefault="009E05EC" w:rsidP="006E6B18">
      <w:pPr>
        <w:pStyle w:val="ac"/>
        <w:numPr>
          <w:ilvl w:val="0"/>
          <w:numId w:val="1"/>
        </w:numPr>
        <w:spacing w:line="360" w:lineRule="auto"/>
        <w:ind w:firstLineChars="0"/>
        <w:rPr>
          <w:ins w:id="30" w:author="高璇璇" w:date="2017-05-23T11:27:00Z"/>
          <w:sz w:val="24"/>
          <w:szCs w:val="24"/>
        </w:rPr>
      </w:pPr>
    </w:p>
    <w:p w:rsidR="00030ADA" w:rsidRPr="00CA520D" w:rsidRDefault="00015E5D">
      <w:pPr>
        <w:pStyle w:val="ac"/>
        <w:numPr>
          <w:ilvl w:val="0"/>
          <w:numId w:val="1"/>
        </w:numPr>
        <w:spacing w:line="360" w:lineRule="auto"/>
        <w:ind w:firstLineChars="0"/>
        <w:rPr>
          <w:sz w:val="24"/>
          <w:szCs w:val="24"/>
          <w:rPrChange w:id="31" w:author="高璇璇" w:date="2017-05-23T11:18:00Z">
            <w:rPr/>
          </w:rPrChange>
        </w:rPr>
        <w:pPrChange w:id="32" w:author="高璇璇" w:date="2017-05-23T11:18:00Z">
          <w:pPr>
            <w:numPr>
              <w:numId w:val="1"/>
            </w:numPr>
            <w:spacing w:line="360" w:lineRule="auto"/>
            <w:ind w:left="420" w:hanging="420"/>
          </w:pPr>
        </w:pPrChange>
      </w:pPr>
      <w:ins w:id="33" w:author="高璇璇" w:date="2017-05-23T11:32:00Z">
        <w:r>
          <w:rPr>
            <w:rFonts w:hint="eastAsia"/>
            <w:sz w:val="24"/>
            <w:szCs w:val="24"/>
          </w:rPr>
          <w:t>各</w:t>
        </w:r>
      </w:ins>
      <w:ins w:id="34" w:author="高璇璇" w:date="2017-05-23T11:28:00Z">
        <w:r w:rsidR="009E05EC" w:rsidRPr="009E05EC">
          <w:rPr>
            <w:rFonts w:hint="eastAsia"/>
            <w:sz w:val="24"/>
            <w:szCs w:val="24"/>
          </w:rPr>
          <w:t>联络人</w:t>
        </w:r>
      </w:ins>
      <w:ins w:id="35" w:author="高璇璇" w:date="2017-05-23T11:27:00Z">
        <w:r w:rsidR="009E05EC">
          <w:rPr>
            <w:sz w:val="24"/>
            <w:szCs w:val="24"/>
          </w:rPr>
          <w:t>需</w:t>
        </w:r>
      </w:ins>
      <w:ins w:id="36" w:author="高璇璇" w:date="2017-05-23T11:29:00Z">
        <w:r w:rsidR="00F9681C">
          <w:rPr>
            <w:rFonts w:hint="eastAsia"/>
            <w:sz w:val="24"/>
            <w:szCs w:val="24"/>
          </w:rPr>
          <w:t>在</w:t>
        </w:r>
        <w:r w:rsidR="00F9681C">
          <w:rPr>
            <w:sz w:val="24"/>
            <w:szCs w:val="24"/>
          </w:rPr>
          <w:t>截稿日期后一天内</w:t>
        </w:r>
      </w:ins>
      <w:ins w:id="37" w:author="高璇璇" w:date="2017-05-23T11:32:00Z">
        <w:r>
          <w:rPr>
            <w:rFonts w:hint="eastAsia"/>
            <w:sz w:val="24"/>
            <w:szCs w:val="24"/>
          </w:rPr>
          <w:t>向</w:t>
        </w:r>
        <w:r>
          <w:rPr>
            <w:sz w:val="24"/>
            <w:szCs w:val="24"/>
          </w:rPr>
          <w:t>主办单位负责人提</w:t>
        </w:r>
        <w:r>
          <w:rPr>
            <w:rFonts w:hint="eastAsia"/>
            <w:sz w:val="24"/>
            <w:szCs w:val="24"/>
          </w:rPr>
          <w:t>交</w:t>
        </w:r>
      </w:ins>
      <w:ins w:id="38" w:author="高璇璇" w:date="2017-05-23T11:30:00Z">
        <w:r w:rsidR="00F9681C">
          <w:rPr>
            <w:sz w:val="24"/>
            <w:szCs w:val="24"/>
          </w:rPr>
          <w:t>一份</w:t>
        </w:r>
      </w:ins>
      <w:ins w:id="39" w:author="高璇璇" w:date="2017-05-23T11:27:00Z">
        <w:r w:rsidR="009E05EC">
          <w:rPr>
            <w:sz w:val="24"/>
            <w:szCs w:val="24"/>
          </w:rPr>
          <w:t>未涉密</w:t>
        </w:r>
      </w:ins>
      <w:ins w:id="40" w:author="高璇璇" w:date="2017-05-23T11:28:00Z">
        <w:r w:rsidR="009E05EC">
          <w:rPr>
            <w:sz w:val="24"/>
            <w:szCs w:val="24"/>
          </w:rPr>
          <w:t>证明</w:t>
        </w:r>
      </w:ins>
      <w:ins w:id="41" w:author="高璇璇" w:date="2017-05-23T11:30:00Z">
        <w:r w:rsidR="00F9681C">
          <w:rPr>
            <w:rFonts w:hint="eastAsia"/>
            <w:sz w:val="24"/>
            <w:szCs w:val="24"/>
          </w:rPr>
          <w:t>（</w:t>
        </w:r>
      </w:ins>
      <w:ins w:id="42" w:author="高璇璇" w:date="2017-05-23T11:31:00Z">
        <w:r w:rsidR="00F9681C" w:rsidRPr="00F9681C">
          <w:rPr>
            <w:rFonts w:hint="eastAsia"/>
            <w:sz w:val="24"/>
            <w:szCs w:val="24"/>
          </w:rPr>
          <w:t>见附录三</w:t>
        </w:r>
      </w:ins>
      <w:ins w:id="43" w:author="高璇璇" w:date="2017-05-23T11:30:00Z">
        <w:r w:rsidR="00F9681C">
          <w:rPr>
            <w:rFonts w:hint="eastAsia"/>
            <w:sz w:val="24"/>
            <w:szCs w:val="24"/>
          </w:rPr>
          <w:t>）</w:t>
        </w:r>
      </w:ins>
      <w:ins w:id="44" w:author="高璇璇" w:date="2017-05-23T11:31:00Z">
        <w:r w:rsidR="00F9681C">
          <w:rPr>
            <w:rFonts w:hint="eastAsia"/>
            <w:sz w:val="24"/>
            <w:szCs w:val="24"/>
          </w:rPr>
          <w:t>和</w:t>
        </w:r>
        <w:r w:rsidR="00F9681C">
          <w:rPr>
            <w:sz w:val="24"/>
            <w:szCs w:val="24"/>
          </w:rPr>
          <w:t>一份投稿名单（</w:t>
        </w:r>
        <w:r w:rsidR="00F9681C">
          <w:rPr>
            <w:rFonts w:hint="eastAsia"/>
            <w:sz w:val="24"/>
            <w:szCs w:val="24"/>
          </w:rPr>
          <w:t>见</w:t>
        </w:r>
        <w:r w:rsidR="008A1263">
          <w:rPr>
            <w:sz w:val="24"/>
            <w:szCs w:val="24"/>
          </w:rPr>
          <w:t>附</w:t>
        </w:r>
      </w:ins>
      <w:ins w:id="45" w:author="高璇璇" w:date="2017-05-23T12:03:00Z">
        <w:r w:rsidR="008A1263">
          <w:rPr>
            <w:rFonts w:hint="eastAsia"/>
            <w:sz w:val="24"/>
            <w:szCs w:val="24"/>
          </w:rPr>
          <w:t>件</w:t>
        </w:r>
        <w:r w:rsidR="008A1263">
          <w:rPr>
            <w:sz w:val="24"/>
            <w:szCs w:val="24"/>
          </w:rPr>
          <w:t>表格</w:t>
        </w:r>
      </w:ins>
      <w:ins w:id="46" w:author="高璇璇" w:date="2017-05-23T11:31:00Z">
        <w:r w:rsidR="00F9681C">
          <w:rPr>
            <w:sz w:val="24"/>
            <w:szCs w:val="24"/>
          </w:rPr>
          <w:t>）</w:t>
        </w:r>
      </w:ins>
      <w:ins w:id="47" w:author="高璇璇" w:date="2017-05-23T11:28:00Z">
        <w:r w:rsidR="009E05EC">
          <w:rPr>
            <w:rFonts w:hint="eastAsia"/>
            <w:sz w:val="24"/>
            <w:szCs w:val="24"/>
          </w:rPr>
          <w:t>。</w:t>
        </w:r>
      </w:ins>
      <w:del w:id="48" w:author="高璇璇" w:date="2017-05-23T11:18:00Z">
        <w:r w:rsidR="0071545F" w:rsidRPr="00CA520D" w:rsidDel="00CA520D">
          <w:rPr>
            <w:rFonts w:hint="eastAsia"/>
            <w:sz w:val="24"/>
            <w:szCs w:val="24"/>
            <w:rPrChange w:id="49" w:author="高璇璇" w:date="2017-05-23T11:18:00Z">
              <w:rPr>
                <w:rFonts w:hint="eastAsia"/>
              </w:rPr>
            </w:rPrChange>
          </w:rPr>
          <w:delText>请另附一份</w:delText>
        </w:r>
        <w:r w:rsidR="0071545F" w:rsidRPr="00CA520D" w:rsidDel="00CA520D">
          <w:rPr>
            <w:sz w:val="24"/>
            <w:szCs w:val="24"/>
            <w:rPrChange w:id="50" w:author="高璇璇" w:date="2017-05-23T11:18:00Z">
              <w:rPr/>
            </w:rPrChange>
          </w:rPr>
          <w:delText>pdf</w:delText>
        </w:r>
        <w:r w:rsidR="0071545F" w:rsidRPr="00CA520D" w:rsidDel="00CA520D">
          <w:rPr>
            <w:rFonts w:hint="eastAsia"/>
            <w:sz w:val="24"/>
            <w:szCs w:val="24"/>
            <w:rPrChange w:id="51" w:author="高璇璇" w:date="2017-05-23T11:18:00Z">
              <w:rPr>
                <w:rFonts w:hint="eastAsia"/>
              </w:rPr>
            </w:rPrChange>
          </w:rPr>
          <w:delText>格式的论文。</w:delText>
        </w:r>
      </w:del>
    </w:p>
    <w:p w:rsidR="00030ADA" w:rsidRDefault="00030ADA" w:rsidP="006E6B18">
      <w:pPr>
        <w:spacing w:line="360" w:lineRule="auto"/>
      </w:pPr>
    </w:p>
    <w:p w:rsidR="00030ADA" w:rsidRPr="006E6B18" w:rsidRDefault="00030ADA" w:rsidP="006E6B18">
      <w:pPr>
        <w:spacing w:line="360" w:lineRule="auto"/>
        <w:jc w:val="center"/>
        <w:rPr>
          <w:b/>
          <w:sz w:val="28"/>
          <w:szCs w:val="28"/>
        </w:rPr>
      </w:pPr>
      <w:r w:rsidRPr="006E6B18">
        <w:rPr>
          <w:rFonts w:hint="eastAsia"/>
          <w:b/>
          <w:sz w:val="28"/>
          <w:szCs w:val="28"/>
        </w:rPr>
        <w:t>重要日期</w:t>
      </w:r>
    </w:p>
    <w:p w:rsidR="00030ADA" w:rsidRPr="006E6B18" w:rsidRDefault="00030ADA" w:rsidP="006E6B18">
      <w:pPr>
        <w:spacing w:line="360" w:lineRule="auto"/>
        <w:rPr>
          <w:b/>
          <w:sz w:val="24"/>
          <w:szCs w:val="24"/>
        </w:rPr>
      </w:pPr>
      <w:r w:rsidRPr="006E6B18">
        <w:rPr>
          <w:rFonts w:hint="eastAsia"/>
          <w:b/>
          <w:sz w:val="24"/>
          <w:szCs w:val="24"/>
        </w:rPr>
        <w:t>电子稿</w:t>
      </w:r>
      <w:del w:id="52" w:author="高璇璇" w:date="2017-05-23T11:29:00Z">
        <w:r w:rsidRPr="006E6B18" w:rsidDel="009E05EC">
          <w:rPr>
            <w:rFonts w:hint="eastAsia"/>
            <w:b/>
            <w:sz w:val="24"/>
            <w:szCs w:val="24"/>
          </w:rPr>
          <w:delText>以及纸质稿</w:delText>
        </w:r>
      </w:del>
      <w:r w:rsidRPr="006E6B18">
        <w:rPr>
          <w:rFonts w:hint="eastAsia"/>
          <w:b/>
          <w:sz w:val="24"/>
          <w:szCs w:val="24"/>
        </w:rPr>
        <w:t>投递时间：</w:t>
      </w:r>
      <w:r w:rsidRPr="006E6B18">
        <w:rPr>
          <w:rFonts w:hint="eastAsia"/>
          <w:b/>
          <w:sz w:val="24"/>
          <w:szCs w:val="24"/>
        </w:rPr>
        <w:t xml:space="preserve"> </w:t>
      </w:r>
      <w:ins w:id="53" w:author="高璇璇" w:date="2017-05-23T11:29:00Z">
        <w:r w:rsidR="009E05EC">
          <w:rPr>
            <w:b/>
            <w:sz w:val="24"/>
            <w:szCs w:val="24"/>
          </w:rPr>
          <w:tab/>
        </w:r>
        <w:r w:rsidR="009E05EC">
          <w:rPr>
            <w:b/>
            <w:sz w:val="24"/>
            <w:szCs w:val="24"/>
          </w:rPr>
          <w:tab/>
        </w:r>
        <w:r w:rsidR="009E05EC">
          <w:rPr>
            <w:b/>
            <w:sz w:val="24"/>
            <w:szCs w:val="24"/>
          </w:rPr>
          <w:tab/>
          <w:t xml:space="preserve">   </w:t>
        </w:r>
      </w:ins>
      <w:del w:id="54" w:author="高璇璇" w:date="2017-05-27T10:24:00Z">
        <w:r w:rsidR="008C6CE1" w:rsidRPr="006E6B18" w:rsidDel="00BD1A86">
          <w:rPr>
            <w:rFonts w:hint="eastAsia"/>
            <w:bCs/>
            <w:sz w:val="24"/>
            <w:szCs w:val="24"/>
          </w:rPr>
          <w:delText>201</w:delText>
        </w:r>
        <w:r w:rsidR="004C2660" w:rsidDel="00BD1A86">
          <w:rPr>
            <w:rFonts w:hint="eastAsia"/>
            <w:bCs/>
            <w:sz w:val="24"/>
            <w:szCs w:val="24"/>
          </w:rPr>
          <w:delText>7</w:delText>
        </w:r>
        <w:r w:rsidRPr="006E6B18" w:rsidDel="00BD1A86">
          <w:rPr>
            <w:rFonts w:hint="eastAsia"/>
            <w:bCs/>
            <w:sz w:val="24"/>
            <w:szCs w:val="24"/>
          </w:rPr>
          <w:delText>年</w:delText>
        </w:r>
        <w:r w:rsidR="004C2660" w:rsidDel="00BD1A86">
          <w:rPr>
            <w:rFonts w:hint="eastAsia"/>
            <w:bCs/>
            <w:sz w:val="24"/>
            <w:szCs w:val="24"/>
          </w:rPr>
          <w:delText>5</w:delText>
        </w:r>
      </w:del>
      <w:ins w:id="55" w:author="高璇璇" w:date="2017-05-27T10:24:00Z">
        <w:r w:rsidR="00BD1A86" w:rsidRPr="006E6B18">
          <w:rPr>
            <w:rFonts w:hint="eastAsia"/>
            <w:bCs/>
            <w:sz w:val="24"/>
            <w:szCs w:val="24"/>
          </w:rPr>
          <w:t>201</w:t>
        </w:r>
        <w:r w:rsidR="00BD1A86">
          <w:rPr>
            <w:rFonts w:hint="eastAsia"/>
            <w:bCs/>
            <w:sz w:val="24"/>
            <w:szCs w:val="24"/>
          </w:rPr>
          <w:t>7</w:t>
        </w:r>
        <w:r w:rsidR="00BD1A86" w:rsidRPr="006E6B18">
          <w:rPr>
            <w:rFonts w:hint="eastAsia"/>
            <w:bCs/>
            <w:sz w:val="24"/>
            <w:szCs w:val="24"/>
          </w:rPr>
          <w:t>年</w:t>
        </w:r>
        <w:r w:rsidR="00BD1A86">
          <w:rPr>
            <w:bCs/>
            <w:sz w:val="24"/>
            <w:szCs w:val="24"/>
          </w:rPr>
          <w:t>6</w:t>
        </w:r>
      </w:ins>
      <w:r w:rsidRPr="006E6B18">
        <w:rPr>
          <w:rFonts w:hint="eastAsia"/>
          <w:bCs/>
          <w:sz w:val="24"/>
          <w:szCs w:val="24"/>
        </w:rPr>
        <w:t>月</w:t>
      </w:r>
      <w:del w:id="56" w:author="高璇璇" w:date="2017-05-27T10:24:00Z">
        <w:r w:rsidR="004C2660" w:rsidDel="00BD1A86">
          <w:rPr>
            <w:rFonts w:hint="eastAsia"/>
            <w:bCs/>
            <w:sz w:val="24"/>
            <w:szCs w:val="24"/>
          </w:rPr>
          <w:delText>29</w:delText>
        </w:r>
      </w:del>
      <w:ins w:id="57" w:author="高璇璇" w:date="2017-05-27T10:24:00Z">
        <w:r w:rsidR="00BD1A86">
          <w:rPr>
            <w:bCs/>
            <w:sz w:val="24"/>
            <w:szCs w:val="24"/>
          </w:rPr>
          <w:t>1</w:t>
        </w:r>
      </w:ins>
      <w:r w:rsidRPr="006E6B18">
        <w:rPr>
          <w:rFonts w:hint="eastAsia"/>
          <w:bCs/>
          <w:sz w:val="24"/>
          <w:szCs w:val="24"/>
        </w:rPr>
        <w:t>日</w:t>
      </w:r>
      <w:r w:rsidR="004C2660">
        <w:rPr>
          <w:rFonts w:hint="eastAsia"/>
          <w:bCs/>
          <w:sz w:val="24"/>
          <w:szCs w:val="24"/>
        </w:rPr>
        <w:t>起开始收稿</w:t>
      </w:r>
    </w:p>
    <w:p w:rsidR="00030ADA" w:rsidRPr="006E6B18" w:rsidRDefault="00030ADA" w:rsidP="006E6B18">
      <w:pPr>
        <w:spacing w:line="360" w:lineRule="auto"/>
        <w:rPr>
          <w:sz w:val="24"/>
          <w:szCs w:val="24"/>
        </w:rPr>
      </w:pPr>
      <w:r w:rsidRPr="006E6B18">
        <w:rPr>
          <w:rFonts w:hint="eastAsia"/>
          <w:b/>
          <w:sz w:val="24"/>
          <w:szCs w:val="24"/>
        </w:rPr>
        <w:t>截稿日期</w:t>
      </w:r>
      <w:r w:rsidRPr="006E6B18">
        <w:rPr>
          <w:rFonts w:hint="eastAsia"/>
          <w:sz w:val="24"/>
          <w:szCs w:val="24"/>
        </w:rPr>
        <w:t>：</w:t>
      </w:r>
      <w:r w:rsidRPr="006E6B18">
        <w:rPr>
          <w:rFonts w:hint="eastAsia"/>
          <w:sz w:val="24"/>
          <w:szCs w:val="24"/>
        </w:rPr>
        <w:t xml:space="preserve">                 </w:t>
      </w:r>
      <w:r w:rsidRPr="006E6B18">
        <w:rPr>
          <w:sz w:val="24"/>
          <w:szCs w:val="24"/>
        </w:rPr>
        <w:t>20</w:t>
      </w:r>
      <w:r w:rsidR="008C6CE1" w:rsidRPr="006E6B18">
        <w:rPr>
          <w:rFonts w:hint="eastAsia"/>
          <w:sz w:val="24"/>
          <w:szCs w:val="24"/>
        </w:rPr>
        <w:t>1</w:t>
      </w:r>
      <w:r w:rsidR="004C2660">
        <w:rPr>
          <w:rFonts w:hint="eastAsia"/>
          <w:sz w:val="24"/>
          <w:szCs w:val="24"/>
        </w:rPr>
        <w:t>7</w:t>
      </w:r>
      <w:r w:rsidRPr="006E6B18">
        <w:rPr>
          <w:rFonts w:hint="eastAsia"/>
          <w:sz w:val="24"/>
          <w:szCs w:val="24"/>
        </w:rPr>
        <w:t>年</w:t>
      </w:r>
      <w:del w:id="58" w:author="高璇璇" w:date="2017-05-27T10:24:00Z">
        <w:r w:rsidRPr="006E6B18" w:rsidDel="00BD1A86">
          <w:rPr>
            <w:rFonts w:hint="eastAsia"/>
            <w:sz w:val="24"/>
            <w:szCs w:val="24"/>
          </w:rPr>
          <w:delText>12</w:delText>
        </w:r>
      </w:del>
      <w:ins w:id="59" w:author="高璇璇" w:date="2017-05-27T10:24:00Z">
        <w:r w:rsidR="00BD1A86" w:rsidRPr="006E6B18">
          <w:rPr>
            <w:rFonts w:hint="eastAsia"/>
            <w:sz w:val="24"/>
            <w:szCs w:val="24"/>
          </w:rPr>
          <w:t>1</w:t>
        </w:r>
        <w:r w:rsidR="00BD1A86">
          <w:rPr>
            <w:sz w:val="24"/>
            <w:szCs w:val="24"/>
          </w:rPr>
          <w:t>1</w:t>
        </w:r>
      </w:ins>
      <w:r w:rsidRPr="006E6B18">
        <w:rPr>
          <w:rFonts w:hint="eastAsia"/>
          <w:sz w:val="24"/>
          <w:szCs w:val="24"/>
        </w:rPr>
        <w:t>月</w:t>
      </w:r>
      <w:r w:rsidR="006E6B18" w:rsidRPr="006E6B18">
        <w:rPr>
          <w:sz w:val="24"/>
          <w:szCs w:val="24"/>
        </w:rPr>
        <w:t>1</w:t>
      </w:r>
      <w:r w:rsidR="004C2660">
        <w:rPr>
          <w:rFonts w:hint="eastAsia"/>
          <w:sz w:val="24"/>
          <w:szCs w:val="24"/>
        </w:rPr>
        <w:t>5</w:t>
      </w:r>
      <w:r w:rsidRPr="006E6B18">
        <w:rPr>
          <w:rFonts w:hint="eastAsia"/>
          <w:sz w:val="24"/>
          <w:szCs w:val="24"/>
        </w:rPr>
        <w:t>日</w:t>
      </w:r>
      <w:r w:rsidR="004C2660">
        <w:rPr>
          <w:rFonts w:hint="eastAsia"/>
          <w:sz w:val="24"/>
          <w:szCs w:val="24"/>
        </w:rPr>
        <w:t>24</w:t>
      </w:r>
      <w:r w:rsidR="004C2660">
        <w:rPr>
          <w:rFonts w:hint="eastAsia"/>
          <w:sz w:val="24"/>
          <w:szCs w:val="24"/>
        </w:rPr>
        <w:t>点</w:t>
      </w:r>
    </w:p>
    <w:p w:rsidR="00030ADA" w:rsidRPr="006E6B18" w:rsidRDefault="00030ADA" w:rsidP="006E6B18">
      <w:pPr>
        <w:spacing w:line="360" w:lineRule="auto"/>
        <w:rPr>
          <w:sz w:val="24"/>
          <w:szCs w:val="24"/>
        </w:rPr>
      </w:pPr>
      <w:r w:rsidRPr="006E6B18">
        <w:rPr>
          <w:rFonts w:hint="eastAsia"/>
          <w:b/>
          <w:sz w:val="24"/>
          <w:szCs w:val="24"/>
        </w:rPr>
        <w:t>录用通知</w:t>
      </w:r>
      <w:r w:rsidRPr="006E6B18">
        <w:rPr>
          <w:rFonts w:hint="eastAsia"/>
          <w:sz w:val="24"/>
          <w:szCs w:val="24"/>
        </w:rPr>
        <w:t>：</w:t>
      </w:r>
      <w:r w:rsidRPr="006E6B18">
        <w:rPr>
          <w:rFonts w:hint="eastAsia"/>
          <w:sz w:val="24"/>
          <w:szCs w:val="24"/>
        </w:rPr>
        <w:t xml:space="preserve">                 </w:t>
      </w:r>
      <w:del w:id="60" w:author="高璇璇" w:date="2017-05-27T10:24:00Z">
        <w:r w:rsidRPr="006E6B18" w:rsidDel="00BD1A86">
          <w:rPr>
            <w:sz w:val="24"/>
            <w:szCs w:val="24"/>
          </w:rPr>
          <w:delText>20</w:delText>
        </w:r>
        <w:r w:rsidR="008C6CE1" w:rsidRPr="006E6B18" w:rsidDel="00BD1A86">
          <w:rPr>
            <w:rFonts w:hint="eastAsia"/>
            <w:sz w:val="24"/>
            <w:szCs w:val="24"/>
          </w:rPr>
          <w:delText>1</w:delText>
        </w:r>
        <w:r w:rsidR="004C2660" w:rsidDel="00BD1A86">
          <w:rPr>
            <w:rFonts w:hint="eastAsia"/>
            <w:sz w:val="24"/>
            <w:szCs w:val="24"/>
          </w:rPr>
          <w:delText>7</w:delText>
        </w:r>
        <w:r w:rsidRPr="006E6B18" w:rsidDel="00BD1A86">
          <w:rPr>
            <w:rFonts w:hint="eastAsia"/>
            <w:sz w:val="24"/>
            <w:szCs w:val="24"/>
          </w:rPr>
          <w:delText>年</w:delText>
        </w:r>
        <w:r w:rsidRPr="006E6B18" w:rsidDel="00BD1A86">
          <w:rPr>
            <w:rFonts w:hint="eastAsia"/>
            <w:sz w:val="24"/>
            <w:szCs w:val="24"/>
          </w:rPr>
          <w:delText>12</w:delText>
        </w:r>
        <w:r w:rsidRPr="006E6B18" w:rsidDel="00BD1A86">
          <w:rPr>
            <w:rFonts w:hint="eastAsia"/>
            <w:sz w:val="24"/>
            <w:szCs w:val="24"/>
          </w:rPr>
          <w:delText>月</w:delText>
        </w:r>
        <w:r w:rsidR="006E6B18" w:rsidRPr="006E6B18" w:rsidDel="00BD1A86">
          <w:rPr>
            <w:sz w:val="24"/>
            <w:szCs w:val="24"/>
          </w:rPr>
          <w:delText>1</w:delText>
        </w:r>
        <w:r w:rsidR="004C2660" w:rsidDel="00BD1A86">
          <w:rPr>
            <w:rFonts w:hint="eastAsia"/>
            <w:sz w:val="24"/>
            <w:szCs w:val="24"/>
          </w:rPr>
          <w:delText>8</w:delText>
        </w:r>
        <w:r w:rsidR="006E6B18" w:rsidRPr="006E6B18" w:rsidDel="00BD1A86">
          <w:rPr>
            <w:rFonts w:hint="eastAsia"/>
            <w:sz w:val="24"/>
            <w:szCs w:val="24"/>
          </w:rPr>
          <w:delText>日</w:delText>
        </w:r>
        <w:r w:rsidR="00C75508" w:rsidDel="00BD1A86">
          <w:rPr>
            <w:rFonts w:hint="eastAsia"/>
            <w:sz w:val="24"/>
            <w:szCs w:val="24"/>
          </w:rPr>
          <w:delText>以后</w:delText>
        </w:r>
        <w:r w:rsidRPr="006E6B18" w:rsidDel="00BD1A86">
          <w:rPr>
            <w:rFonts w:hint="eastAsia"/>
            <w:sz w:val="24"/>
            <w:szCs w:val="24"/>
          </w:rPr>
          <w:delText>发出</w:delText>
        </w:r>
      </w:del>
      <w:ins w:id="61" w:author="高璇璇" w:date="2017-05-27T10:24:00Z">
        <w:r w:rsidR="00BD1A86">
          <w:rPr>
            <w:rFonts w:hint="eastAsia"/>
            <w:sz w:val="24"/>
            <w:szCs w:val="24"/>
          </w:rPr>
          <w:t>截稿两周</w:t>
        </w:r>
        <w:r w:rsidR="00BD1A86">
          <w:rPr>
            <w:sz w:val="24"/>
            <w:szCs w:val="24"/>
          </w:rPr>
          <w:t>后发出</w:t>
        </w:r>
      </w:ins>
    </w:p>
    <w:p w:rsidR="00030ADA" w:rsidRDefault="00030ADA" w:rsidP="006E6B18">
      <w:pPr>
        <w:spacing w:line="360" w:lineRule="auto"/>
        <w:rPr>
          <w:color w:val="FF0000"/>
          <w:sz w:val="24"/>
          <w:szCs w:val="24"/>
          <w:lang w:val="en"/>
        </w:rPr>
      </w:pPr>
    </w:p>
    <w:p w:rsidR="00804AD5" w:rsidRDefault="00804AD5" w:rsidP="006E6B18">
      <w:pPr>
        <w:spacing w:line="360" w:lineRule="auto"/>
        <w:rPr>
          <w:color w:val="FF0000"/>
          <w:sz w:val="24"/>
          <w:szCs w:val="24"/>
          <w:lang w:val="en"/>
        </w:rPr>
      </w:pPr>
    </w:p>
    <w:p w:rsidR="00804AD5" w:rsidRDefault="00804AD5" w:rsidP="006E6B18">
      <w:pPr>
        <w:spacing w:line="360" w:lineRule="auto"/>
      </w:pPr>
    </w:p>
    <w:p w:rsidR="00030ADA" w:rsidRDefault="00030ADA" w:rsidP="006E6B18">
      <w:pPr>
        <w:spacing w:line="360" w:lineRule="auto"/>
      </w:pPr>
    </w:p>
    <w:p w:rsidR="00030ADA" w:rsidRDefault="00030ADA" w:rsidP="006E6B18">
      <w:pPr>
        <w:spacing w:line="360" w:lineRule="auto"/>
      </w:pPr>
    </w:p>
    <w:p w:rsidR="00030ADA" w:rsidRPr="00C544E8" w:rsidRDefault="00804AD5" w:rsidP="00804AD5">
      <w:pPr>
        <w:spacing w:line="360" w:lineRule="auto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   </w:t>
      </w:r>
      <w:r w:rsidR="004C2660">
        <w:rPr>
          <w:rFonts w:hint="eastAsia"/>
          <w:sz w:val="24"/>
          <w:szCs w:val="24"/>
        </w:rPr>
        <w:t>东南</w:t>
      </w:r>
      <w:r w:rsidR="003C4C47" w:rsidRPr="00C544E8">
        <w:rPr>
          <w:rFonts w:hint="eastAsia"/>
          <w:sz w:val="24"/>
          <w:szCs w:val="24"/>
        </w:rPr>
        <w:t>大学</w:t>
      </w:r>
    </w:p>
    <w:p w:rsidR="00030ADA" w:rsidRPr="00C544E8" w:rsidRDefault="00804AD5" w:rsidP="00804AD5">
      <w:pPr>
        <w:wordWrap w:val="0"/>
        <w:spacing w:line="360" w:lineRule="auto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  <w:r w:rsidR="00030ADA" w:rsidRPr="00C544E8">
        <w:rPr>
          <w:rFonts w:hint="eastAsia"/>
          <w:sz w:val="24"/>
          <w:szCs w:val="24"/>
        </w:rPr>
        <w:t>第</w:t>
      </w:r>
      <w:r w:rsidR="006E6B18">
        <w:rPr>
          <w:rFonts w:hint="eastAsia"/>
          <w:sz w:val="24"/>
          <w:szCs w:val="24"/>
        </w:rPr>
        <w:t>3</w:t>
      </w:r>
      <w:r w:rsidR="004C2660">
        <w:rPr>
          <w:rFonts w:hint="eastAsia"/>
          <w:sz w:val="24"/>
          <w:szCs w:val="24"/>
        </w:rPr>
        <w:t>2</w:t>
      </w:r>
      <w:r w:rsidR="00030ADA" w:rsidRPr="00C544E8">
        <w:rPr>
          <w:rFonts w:hint="eastAsia"/>
          <w:sz w:val="24"/>
          <w:szCs w:val="24"/>
        </w:rPr>
        <w:t>届南京地区研究生通信年会筹委会</w:t>
      </w:r>
    </w:p>
    <w:p w:rsidR="00030ADA" w:rsidRPr="00C544E8" w:rsidRDefault="003C4C47" w:rsidP="00804AD5">
      <w:pPr>
        <w:spacing w:line="360" w:lineRule="auto"/>
        <w:ind w:right="360"/>
        <w:jc w:val="right"/>
        <w:rPr>
          <w:sz w:val="24"/>
          <w:szCs w:val="24"/>
        </w:rPr>
      </w:pPr>
      <w:r w:rsidRPr="00C544E8">
        <w:rPr>
          <w:sz w:val="24"/>
          <w:szCs w:val="24"/>
        </w:rPr>
        <w:t>201</w:t>
      </w:r>
      <w:r w:rsidR="004C2660">
        <w:rPr>
          <w:rFonts w:hint="eastAsia"/>
          <w:sz w:val="24"/>
          <w:szCs w:val="24"/>
        </w:rPr>
        <w:t>7</w:t>
      </w:r>
      <w:r w:rsidR="00030ADA" w:rsidRPr="00C544E8">
        <w:rPr>
          <w:rFonts w:hint="eastAsia"/>
          <w:sz w:val="24"/>
          <w:szCs w:val="24"/>
        </w:rPr>
        <w:t>年</w:t>
      </w:r>
      <w:r w:rsidR="004C2660">
        <w:rPr>
          <w:rFonts w:hint="eastAsia"/>
          <w:sz w:val="24"/>
          <w:szCs w:val="24"/>
        </w:rPr>
        <w:t>5</w:t>
      </w:r>
      <w:r w:rsidR="00030ADA" w:rsidRPr="00C544E8">
        <w:rPr>
          <w:rFonts w:hint="eastAsia"/>
          <w:sz w:val="24"/>
          <w:szCs w:val="24"/>
        </w:rPr>
        <w:t>月</w:t>
      </w:r>
      <w:del w:id="62" w:author="高璇璇" w:date="2017-05-27T10:25:00Z">
        <w:r w:rsidR="004C2660" w:rsidDel="006E47AE">
          <w:rPr>
            <w:rFonts w:hint="eastAsia"/>
            <w:sz w:val="24"/>
            <w:szCs w:val="24"/>
          </w:rPr>
          <w:delText>22</w:delText>
        </w:r>
      </w:del>
      <w:ins w:id="63" w:author="高璇璇" w:date="2017-05-27T10:25:00Z">
        <w:r w:rsidR="006E47AE">
          <w:rPr>
            <w:rFonts w:hint="eastAsia"/>
            <w:sz w:val="24"/>
            <w:szCs w:val="24"/>
          </w:rPr>
          <w:t>2</w:t>
        </w:r>
        <w:r w:rsidR="006E47AE">
          <w:rPr>
            <w:sz w:val="24"/>
            <w:szCs w:val="24"/>
          </w:rPr>
          <w:t>7</w:t>
        </w:r>
      </w:ins>
      <w:r w:rsidR="00030ADA" w:rsidRPr="00C544E8">
        <w:rPr>
          <w:rFonts w:hint="eastAsia"/>
          <w:sz w:val="24"/>
          <w:szCs w:val="24"/>
        </w:rPr>
        <w:t>日</w:t>
      </w:r>
      <w:r w:rsidR="00030ADA" w:rsidRPr="00C544E8">
        <w:rPr>
          <w:rFonts w:hint="eastAsia"/>
          <w:sz w:val="24"/>
          <w:szCs w:val="24"/>
        </w:rPr>
        <w:tab/>
      </w:r>
      <w:r w:rsidR="00030ADA" w:rsidRPr="00C544E8">
        <w:rPr>
          <w:rFonts w:hint="eastAsia"/>
          <w:sz w:val="24"/>
          <w:szCs w:val="24"/>
        </w:rPr>
        <w:tab/>
      </w:r>
    </w:p>
    <w:p w:rsidR="00030ADA" w:rsidRDefault="00030ADA" w:rsidP="006E6B18">
      <w:pPr>
        <w:spacing w:line="360" w:lineRule="auto"/>
      </w:pPr>
    </w:p>
    <w:p w:rsidR="00030ADA" w:rsidRDefault="00030ADA" w:rsidP="006E6B18">
      <w:pPr>
        <w:widowControl/>
        <w:spacing w:line="360" w:lineRule="auto"/>
        <w:jc w:val="left"/>
      </w:pPr>
      <w:r>
        <w:br w:type="page"/>
      </w:r>
    </w:p>
    <w:p w:rsidR="00030ADA" w:rsidRDefault="00030ADA" w:rsidP="006E6B18">
      <w:pPr>
        <w:spacing w:line="360" w:lineRule="auto"/>
        <w:jc w:val="center"/>
        <w:rPr>
          <w:rFonts w:ascii="黑体" w:eastAsia="黑体"/>
          <w:sz w:val="44"/>
          <w:szCs w:val="44"/>
        </w:rPr>
      </w:pPr>
      <w:r>
        <w:rPr>
          <w:rFonts w:ascii="黑体" w:eastAsia="黑体" w:hint="eastAsia"/>
          <w:sz w:val="44"/>
          <w:szCs w:val="44"/>
        </w:rPr>
        <w:lastRenderedPageBreak/>
        <w:t>附录</w:t>
      </w:r>
      <w:proofErr w:type="gramStart"/>
      <w:r>
        <w:rPr>
          <w:rFonts w:ascii="黑体" w:eastAsia="黑体" w:hint="eastAsia"/>
          <w:sz w:val="44"/>
          <w:szCs w:val="44"/>
        </w:rPr>
        <w:t>一</w:t>
      </w:r>
      <w:proofErr w:type="gramEnd"/>
      <w:r>
        <w:rPr>
          <w:rFonts w:ascii="黑体" w:eastAsia="黑体" w:hint="eastAsia"/>
          <w:sz w:val="44"/>
          <w:szCs w:val="44"/>
        </w:rPr>
        <w:t>：征稿具体要求</w:t>
      </w:r>
    </w:p>
    <w:p w:rsidR="00030ADA" w:rsidRDefault="00030ADA" w:rsidP="006E6B18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eastAsia="黑体"/>
          <w:sz w:val="28"/>
          <w:szCs w:val="28"/>
        </w:rPr>
        <w:t>1</w:t>
      </w:r>
      <w:r>
        <w:rPr>
          <w:rFonts w:ascii="黑体" w:eastAsia="黑体" w:hint="eastAsia"/>
          <w:sz w:val="28"/>
          <w:szCs w:val="28"/>
        </w:rPr>
        <w:t>论文篇幅要求</w:t>
      </w:r>
    </w:p>
    <w:p w:rsidR="00030ADA" w:rsidRDefault="00030ADA" w:rsidP="006E6B18">
      <w:pPr>
        <w:spacing w:line="360" w:lineRule="auto"/>
        <w:ind w:left="315" w:hangingChars="150" w:hanging="315"/>
        <w:rPr>
          <w:szCs w:val="21"/>
        </w:rPr>
      </w:pPr>
      <w:r>
        <w:rPr>
          <w:szCs w:val="21"/>
        </w:rPr>
        <w:t xml:space="preserve">      </w:t>
      </w:r>
      <w:r>
        <w:rPr>
          <w:rFonts w:hint="eastAsia"/>
          <w:szCs w:val="21"/>
        </w:rPr>
        <w:t>论文全文一般不超过</w:t>
      </w:r>
      <w:r>
        <w:rPr>
          <w:szCs w:val="21"/>
        </w:rPr>
        <w:t>4</w:t>
      </w:r>
      <w:r>
        <w:rPr>
          <w:rFonts w:hint="eastAsia"/>
          <w:szCs w:val="21"/>
        </w:rPr>
        <w:t>页</w:t>
      </w:r>
      <w:r>
        <w:rPr>
          <w:szCs w:val="21"/>
        </w:rPr>
        <w:t>(6000</w:t>
      </w:r>
      <w:r>
        <w:rPr>
          <w:rFonts w:hint="eastAsia"/>
          <w:szCs w:val="21"/>
        </w:rPr>
        <w:t>字以内</w:t>
      </w:r>
      <w:r>
        <w:rPr>
          <w:szCs w:val="21"/>
        </w:rPr>
        <w:t>)</w:t>
      </w:r>
      <w:r>
        <w:rPr>
          <w:rFonts w:hint="eastAsia"/>
          <w:szCs w:val="21"/>
        </w:rPr>
        <w:t>。中、英文摘要各不超过</w:t>
      </w:r>
      <w:r>
        <w:rPr>
          <w:szCs w:val="21"/>
        </w:rPr>
        <w:t>200</w:t>
      </w:r>
      <w:r>
        <w:rPr>
          <w:rFonts w:hint="eastAsia"/>
          <w:szCs w:val="21"/>
        </w:rPr>
        <w:t>字，关键词为</w:t>
      </w:r>
      <w:r>
        <w:rPr>
          <w:szCs w:val="21"/>
        </w:rPr>
        <w:t>3</w:t>
      </w:r>
      <w:r>
        <w:rPr>
          <w:rFonts w:hint="eastAsia"/>
          <w:szCs w:val="21"/>
        </w:rPr>
        <w:t>至</w:t>
      </w:r>
      <w:r>
        <w:rPr>
          <w:szCs w:val="21"/>
        </w:rPr>
        <w:t>5</w:t>
      </w:r>
      <w:r>
        <w:rPr>
          <w:rFonts w:hint="eastAsia"/>
          <w:szCs w:val="21"/>
        </w:rPr>
        <w:t>个，图表总数不超过</w:t>
      </w:r>
      <w:r>
        <w:rPr>
          <w:szCs w:val="21"/>
        </w:rPr>
        <w:t>8</w:t>
      </w:r>
      <w:r>
        <w:rPr>
          <w:rFonts w:hint="eastAsia"/>
          <w:szCs w:val="21"/>
        </w:rPr>
        <w:t>幅。</w:t>
      </w:r>
    </w:p>
    <w:p w:rsidR="00030ADA" w:rsidRDefault="00030ADA" w:rsidP="006E6B18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eastAsia="黑体"/>
          <w:sz w:val="28"/>
          <w:szCs w:val="28"/>
        </w:rPr>
        <w:t>2</w:t>
      </w:r>
      <w:r>
        <w:rPr>
          <w:rFonts w:ascii="黑体" w:eastAsia="黑体" w:hint="eastAsia"/>
          <w:sz w:val="28"/>
          <w:szCs w:val="28"/>
        </w:rPr>
        <w:t>编辑软件</w:t>
      </w:r>
    </w:p>
    <w:p w:rsidR="00030ADA" w:rsidRDefault="00030ADA" w:rsidP="006E6B18">
      <w:pPr>
        <w:spacing w:line="360" w:lineRule="auto"/>
        <w:ind w:leftChars="171" w:left="359" w:firstLineChars="200" w:firstLine="420"/>
        <w:rPr>
          <w:szCs w:val="21"/>
        </w:rPr>
      </w:pPr>
      <w:r>
        <w:rPr>
          <w:rFonts w:hint="eastAsia"/>
          <w:szCs w:val="21"/>
        </w:rPr>
        <w:t>论文一律用</w:t>
      </w:r>
      <w:r>
        <w:rPr>
          <w:szCs w:val="21"/>
        </w:rPr>
        <w:t>Microsoft Word 2000(</w:t>
      </w:r>
      <w:r>
        <w:rPr>
          <w:rFonts w:hint="eastAsia"/>
          <w:szCs w:val="21"/>
        </w:rPr>
        <w:t>或以上版本</w:t>
      </w:r>
      <w:r>
        <w:rPr>
          <w:szCs w:val="21"/>
        </w:rPr>
        <w:t>)</w:t>
      </w:r>
      <w:r>
        <w:rPr>
          <w:rFonts w:hint="eastAsia"/>
          <w:szCs w:val="21"/>
        </w:rPr>
        <w:t>编辑，尤其是文中图、表尽量不要使用其他图表编辑软件处理生成。</w:t>
      </w:r>
    </w:p>
    <w:p w:rsidR="00030ADA" w:rsidRDefault="00030ADA" w:rsidP="006E6B18">
      <w:pPr>
        <w:spacing w:line="360" w:lineRule="auto"/>
        <w:rPr>
          <w:rFonts w:ascii="黑体" w:eastAsia="黑体"/>
          <w:sz w:val="28"/>
          <w:szCs w:val="28"/>
        </w:rPr>
      </w:pPr>
      <w:r>
        <w:rPr>
          <w:rFonts w:eastAsia="黑体"/>
          <w:sz w:val="28"/>
          <w:szCs w:val="28"/>
        </w:rPr>
        <w:t>3</w:t>
      </w:r>
      <w:r>
        <w:rPr>
          <w:rFonts w:ascii="黑体" w:eastAsia="黑体" w:hint="eastAsia"/>
          <w:sz w:val="28"/>
          <w:szCs w:val="28"/>
        </w:rPr>
        <w:t>电子文档文件名要求</w:t>
      </w:r>
    </w:p>
    <w:p w:rsidR="00030ADA" w:rsidRDefault="00030ADA" w:rsidP="006E6B18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电子文档的文件名应由</w:t>
      </w:r>
      <w:r>
        <w:rPr>
          <w:szCs w:val="21"/>
        </w:rPr>
        <w:t>4</w:t>
      </w:r>
      <w:r>
        <w:rPr>
          <w:rFonts w:hint="eastAsia"/>
          <w:szCs w:val="21"/>
        </w:rPr>
        <w:t>部分组成：</w:t>
      </w:r>
    </w:p>
    <w:p w:rsidR="00030ADA" w:rsidRDefault="00030ADA" w:rsidP="006E6B18">
      <w:pPr>
        <w:numPr>
          <w:ilvl w:val="0"/>
          <w:numId w:val="2"/>
        </w:numPr>
        <w:spacing w:line="360" w:lineRule="auto"/>
        <w:rPr>
          <w:szCs w:val="21"/>
        </w:rPr>
      </w:pPr>
      <w:r>
        <w:rPr>
          <w:rFonts w:hint="eastAsia"/>
          <w:szCs w:val="21"/>
        </w:rPr>
        <w:t>作者所在单位名称：</w:t>
      </w:r>
    </w:p>
    <w:p w:rsidR="00030ADA" w:rsidRDefault="00030ADA" w:rsidP="006E6B18">
      <w:pPr>
        <w:spacing w:line="360" w:lineRule="auto"/>
        <w:ind w:left="720"/>
        <w:rPr>
          <w:szCs w:val="21"/>
        </w:rPr>
      </w:pPr>
      <w:r>
        <w:rPr>
          <w:rFonts w:hint="eastAsia"/>
          <w:szCs w:val="21"/>
        </w:rPr>
        <w:t>东南大学；</w:t>
      </w:r>
    </w:p>
    <w:p w:rsidR="00030ADA" w:rsidRDefault="00030ADA" w:rsidP="006E6B18">
      <w:pPr>
        <w:spacing w:line="360" w:lineRule="auto"/>
        <w:ind w:left="720"/>
        <w:rPr>
          <w:szCs w:val="21"/>
        </w:rPr>
      </w:pPr>
      <w:r>
        <w:rPr>
          <w:rFonts w:hint="eastAsia"/>
          <w:szCs w:val="21"/>
        </w:rPr>
        <w:t>南京理工大学；</w:t>
      </w:r>
    </w:p>
    <w:p w:rsidR="00030ADA" w:rsidRDefault="00030ADA" w:rsidP="006E6B18">
      <w:pPr>
        <w:spacing w:line="360" w:lineRule="auto"/>
        <w:ind w:left="720"/>
        <w:rPr>
          <w:szCs w:val="21"/>
        </w:rPr>
      </w:pPr>
      <w:r>
        <w:rPr>
          <w:rFonts w:hint="eastAsia"/>
          <w:szCs w:val="21"/>
        </w:rPr>
        <w:t>南京航空航天大学；</w:t>
      </w:r>
    </w:p>
    <w:p w:rsidR="00030ADA" w:rsidRDefault="00030ADA" w:rsidP="006E6B18">
      <w:pPr>
        <w:spacing w:line="360" w:lineRule="auto"/>
        <w:ind w:left="720"/>
        <w:rPr>
          <w:szCs w:val="21"/>
        </w:rPr>
      </w:pPr>
      <w:r>
        <w:rPr>
          <w:rFonts w:hint="eastAsia"/>
          <w:szCs w:val="21"/>
        </w:rPr>
        <w:t>中国人民解放军理工大学；</w:t>
      </w:r>
    </w:p>
    <w:p w:rsidR="00030ADA" w:rsidRDefault="00030ADA" w:rsidP="006E6B18">
      <w:pPr>
        <w:spacing w:line="360" w:lineRule="auto"/>
        <w:ind w:left="720"/>
        <w:rPr>
          <w:szCs w:val="21"/>
        </w:rPr>
      </w:pPr>
      <w:r>
        <w:rPr>
          <w:rFonts w:hint="eastAsia"/>
          <w:szCs w:val="21"/>
        </w:rPr>
        <w:t>南京邮电大学；</w:t>
      </w:r>
    </w:p>
    <w:p w:rsidR="00030ADA" w:rsidRDefault="00030ADA" w:rsidP="006E6B18">
      <w:pPr>
        <w:spacing w:line="360" w:lineRule="auto"/>
        <w:ind w:left="720"/>
        <w:rPr>
          <w:szCs w:val="21"/>
        </w:rPr>
      </w:pPr>
      <w:r>
        <w:rPr>
          <w:rFonts w:hint="eastAsia"/>
          <w:szCs w:val="21"/>
        </w:rPr>
        <w:t>其他投稿单位。</w:t>
      </w:r>
    </w:p>
    <w:p w:rsidR="00030ADA" w:rsidRDefault="00030ADA" w:rsidP="006E6B18">
      <w:pPr>
        <w:numPr>
          <w:ilvl w:val="0"/>
          <w:numId w:val="2"/>
        </w:numPr>
        <w:spacing w:line="360" w:lineRule="auto"/>
        <w:rPr>
          <w:szCs w:val="21"/>
        </w:rPr>
      </w:pPr>
      <w:r>
        <w:rPr>
          <w:rFonts w:hint="eastAsia"/>
          <w:szCs w:val="21"/>
        </w:rPr>
        <w:t>第一作者姓名。</w:t>
      </w:r>
    </w:p>
    <w:p w:rsidR="00030ADA" w:rsidRDefault="00030ADA" w:rsidP="006E6B18">
      <w:pPr>
        <w:numPr>
          <w:ilvl w:val="0"/>
          <w:numId w:val="2"/>
        </w:numPr>
        <w:spacing w:line="360" w:lineRule="auto"/>
        <w:rPr>
          <w:szCs w:val="21"/>
        </w:rPr>
      </w:pPr>
      <w:r>
        <w:rPr>
          <w:rFonts w:hint="eastAsia"/>
          <w:szCs w:val="21"/>
        </w:rPr>
        <w:t>文章分类是指本论文按“征文通知”中划分的所属分类号。</w:t>
      </w:r>
    </w:p>
    <w:p w:rsidR="00030ADA" w:rsidRDefault="00030ADA" w:rsidP="006E6B18">
      <w:pPr>
        <w:numPr>
          <w:ilvl w:val="0"/>
          <w:numId w:val="2"/>
        </w:numPr>
        <w:spacing w:line="360" w:lineRule="auto"/>
        <w:rPr>
          <w:szCs w:val="21"/>
        </w:rPr>
      </w:pPr>
      <w:r>
        <w:rPr>
          <w:rFonts w:hint="eastAsia"/>
          <w:szCs w:val="21"/>
        </w:rPr>
        <w:t>本论文题目。</w:t>
      </w:r>
    </w:p>
    <w:p w:rsidR="00030ADA" w:rsidRDefault="00030ADA" w:rsidP="006E6B18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文件名按以上</w:t>
      </w:r>
      <w:r>
        <w:rPr>
          <w:szCs w:val="21"/>
        </w:rPr>
        <w:t>4</w:t>
      </w:r>
      <w:r>
        <w:rPr>
          <w:rFonts w:hint="eastAsia"/>
          <w:szCs w:val="21"/>
        </w:rPr>
        <w:t>部分顺序组成，在每部分内容之间加半角“空格”字符分开。</w:t>
      </w:r>
    </w:p>
    <w:p w:rsidR="00030ADA" w:rsidRDefault="00030ADA" w:rsidP="006E6B18">
      <w:pPr>
        <w:spacing w:line="360" w:lineRule="auto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t>4</w:t>
      </w:r>
      <w:r>
        <w:rPr>
          <w:rFonts w:eastAsia="黑体" w:hint="eastAsia"/>
          <w:sz w:val="28"/>
          <w:szCs w:val="28"/>
        </w:rPr>
        <w:t>论文内容格式要求</w:t>
      </w:r>
    </w:p>
    <w:p w:rsidR="00030ADA" w:rsidRDefault="00030ADA" w:rsidP="006E6B18">
      <w:pPr>
        <w:spacing w:line="360" w:lineRule="auto"/>
        <w:rPr>
          <w:rFonts w:ascii="黑体" w:eastAsia="黑体"/>
          <w:szCs w:val="21"/>
        </w:rPr>
      </w:pPr>
      <w:r>
        <w:rPr>
          <w:rFonts w:eastAsia="黑体"/>
          <w:szCs w:val="21"/>
        </w:rPr>
        <w:t>4.1</w:t>
      </w:r>
      <w:r>
        <w:rPr>
          <w:rFonts w:ascii="黑体" w:eastAsia="黑体" w:hint="eastAsia"/>
          <w:szCs w:val="21"/>
        </w:rPr>
        <w:t>页面设置</w:t>
      </w:r>
    </w:p>
    <w:p w:rsidR="00030ADA" w:rsidRDefault="00030ADA" w:rsidP="006E6B18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版面为</w:t>
      </w:r>
      <w:r>
        <w:rPr>
          <w:szCs w:val="21"/>
        </w:rPr>
        <w:t>A4</w:t>
      </w:r>
      <w:r>
        <w:rPr>
          <w:rFonts w:hint="eastAsia"/>
          <w:szCs w:val="21"/>
        </w:rPr>
        <w:t>、通栏排版、</w:t>
      </w:r>
      <w:proofErr w:type="gramStart"/>
      <w:r>
        <w:rPr>
          <w:rFonts w:hint="eastAsia"/>
          <w:szCs w:val="21"/>
        </w:rPr>
        <w:t>版芯为</w:t>
      </w:r>
      <w:proofErr w:type="gramEnd"/>
      <w:r>
        <w:rPr>
          <w:szCs w:val="21"/>
        </w:rPr>
        <w:t>45</w:t>
      </w:r>
      <w:r>
        <w:rPr>
          <w:rFonts w:hint="eastAsia"/>
          <w:szCs w:val="21"/>
        </w:rPr>
        <w:t>字</w:t>
      </w:r>
      <w:r>
        <w:rPr>
          <w:szCs w:val="21"/>
        </w:rPr>
        <w:t>*45</w:t>
      </w:r>
      <w:r>
        <w:rPr>
          <w:rFonts w:hint="eastAsia"/>
          <w:szCs w:val="21"/>
        </w:rPr>
        <w:t>行</w:t>
      </w:r>
      <w:r>
        <w:rPr>
          <w:szCs w:val="21"/>
        </w:rPr>
        <w:t>(</w:t>
      </w:r>
      <w:r>
        <w:rPr>
          <w:rFonts w:hint="eastAsia"/>
          <w:szCs w:val="21"/>
        </w:rPr>
        <w:t>指定行和字符网格，每行</w:t>
      </w:r>
      <w:r>
        <w:rPr>
          <w:rFonts w:hint="eastAsia"/>
          <w:szCs w:val="21"/>
        </w:rPr>
        <w:t>45</w:t>
      </w:r>
      <w:r>
        <w:rPr>
          <w:rFonts w:hint="eastAsia"/>
          <w:szCs w:val="21"/>
        </w:rPr>
        <w:t>字符，每页</w:t>
      </w:r>
      <w:r>
        <w:rPr>
          <w:rFonts w:hint="eastAsia"/>
          <w:szCs w:val="21"/>
        </w:rPr>
        <w:t>45</w:t>
      </w:r>
      <w:r>
        <w:rPr>
          <w:rFonts w:hint="eastAsia"/>
          <w:szCs w:val="21"/>
        </w:rPr>
        <w:t>行</w:t>
      </w:r>
      <w:r>
        <w:rPr>
          <w:szCs w:val="21"/>
        </w:rPr>
        <w:t>)</w:t>
      </w:r>
      <w:r>
        <w:rPr>
          <w:rFonts w:hint="eastAsia"/>
          <w:szCs w:val="21"/>
        </w:rPr>
        <w:t>。页边距上</w:t>
      </w:r>
      <w:r>
        <w:rPr>
          <w:rFonts w:hint="eastAsia"/>
          <w:szCs w:val="21"/>
        </w:rPr>
        <w:t>3</w:t>
      </w:r>
      <w:r>
        <w:rPr>
          <w:szCs w:val="21"/>
        </w:rPr>
        <w:t>cm</w:t>
      </w:r>
      <w:r>
        <w:rPr>
          <w:rFonts w:hint="eastAsia"/>
          <w:szCs w:val="21"/>
        </w:rPr>
        <w:t>，下</w:t>
      </w:r>
      <w:r>
        <w:rPr>
          <w:rFonts w:hint="eastAsia"/>
          <w:szCs w:val="21"/>
        </w:rPr>
        <w:t>1.5cm</w:t>
      </w:r>
      <w:r>
        <w:rPr>
          <w:rFonts w:hint="eastAsia"/>
          <w:szCs w:val="21"/>
        </w:rPr>
        <w:t>，左、右均为</w:t>
      </w:r>
      <w:r>
        <w:rPr>
          <w:szCs w:val="21"/>
        </w:rPr>
        <w:t>2cm</w:t>
      </w:r>
      <w:r>
        <w:rPr>
          <w:rFonts w:hint="eastAsia"/>
          <w:szCs w:val="21"/>
        </w:rPr>
        <w:t>，装订线为</w:t>
      </w:r>
      <w:r>
        <w:rPr>
          <w:szCs w:val="21"/>
        </w:rPr>
        <w:t>0cm</w:t>
      </w:r>
      <w:r>
        <w:rPr>
          <w:rFonts w:hint="eastAsia"/>
          <w:szCs w:val="21"/>
        </w:rPr>
        <w:t>；页眉</w:t>
      </w:r>
      <w:r>
        <w:rPr>
          <w:szCs w:val="21"/>
        </w:rPr>
        <w:t>1.5cm</w:t>
      </w:r>
      <w:r>
        <w:rPr>
          <w:rFonts w:hint="eastAsia"/>
          <w:szCs w:val="21"/>
        </w:rPr>
        <w:t>，页脚为</w:t>
      </w:r>
      <w:r>
        <w:rPr>
          <w:rFonts w:hint="eastAsia"/>
          <w:szCs w:val="21"/>
        </w:rPr>
        <w:t>1</w:t>
      </w:r>
      <w:r>
        <w:rPr>
          <w:szCs w:val="21"/>
        </w:rPr>
        <w:t>cm</w:t>
      </w:r>
      <w:r>
        <w:rPr>
          <w:rFonts w:hint="eastAsia"/>
          <w:szCs w:val="21"/>
        </w:rPr>
        <w:t>。</w:t>
      </w:r>
    </w:p>
    <w:p w:rsidR="00030ADA" w:rsidRDefault="00030ADA" w:rsidP="006E6B18">
      <w:pPr>
        <w:spacing w:line="360" w:lineRule="auto"/>
        <w:rPr>
          <w:rFonts w:eastAsia="黑体"/>
          <w:szCs w:val="21"/>
        </w:rPr>
      </w:pPr>
      <w:r>
        <w:rPr>
          <w:rFonts w:eastAsia="黑体"/>
          <w:szCs w:val="21"/>
        </w:rPr>
        <w:t>4.2</w:t>
      </w:r>
      <w:r>
        <w:rPr>
          <w:rFonts w:eastAsia="黑体" w:hint="eastAsia"/>
          <w:szCs w:val="21"/>
        </w:rPr>
        <w:t>标题</w:t>
      </w:r>
    </w:p>
    <w:p w:rsidR="00030ADA" w:rsidRDefault="00030ADA" w:rsidP="006E6B18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论文题目为</w:t>
      </w:r>
      <w:r>
        <w:rPr>
          <w:szCs w:val="21"/>
        </w:rPr>
        <w:t>2</w:t>
      </w:r>
      <w:r>
        <w:rPr>
          <w:rFonts w:hint="eastAsia"/>
          <w:szCs w:val="21"/>
        </w:rPr>
        <w:t>号黑体居中。</w:t>
      </w:r>
    </w:p>
    <w:p w:rsidR="00030ADA" w:rsidRDefault="00030ADA" w:rsidP="006E6B18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论文采用三级标题顶格排序。</w:t>
      </w:r>
    </w:p>
    <w:p w:rsidR="00030ADA" w:rsidRDefault="00030ADA" w:rsidP="006E6B18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一级标题为</w:t>
      </w:r>
      <w:r>
        <w:rPr>
          <w:szCs w:val="21"/>
        </w:rPr>
        <w:t>4</w:t>
      </w:r>
      <w:r>
        <w:rPr>
          <w:rFonts w:hint="eastAsia"/>
          <w:szCs w:val="21"/>
        </w:rPr>
        <w:t>号黑体，形如</w:t>
      </w:r>
      <w:r>
        <w:rPr>
          <w:szCs w:val="21"/>
        </w:rPr>
        <w:t>1,2,3, …</w:t>
      </w:r>
      <w:r>
        <w:rPr>
          <w:rFonts w:hint="eastAsia"/>
          <w:szCs w:val="21"/>
        </w:rPr>
        <w:t>排序；</w:t>
      </w:r>
    </w:p>
    <w:p w:rsidR="00030ADA" w:rsidRDefault="00030ADA" w:rsidP="006E6B18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lastRenderedPageBreak/>
        <w:t>二级标题为</w:t>
      </w:r>
      <w:r>
        <w:rPr>
          <w:szCs w:val="21"/>
        </w:rPr>
        <w:t>5</w:t>
      </w:r>
      <w:r>
        <w:rPr>
          <w:rFonts w:hint="eastAsia"/>
          <w:szCs w:val="21"/>
        </w:rPr>
        <w:t>号黑体，形如</w:t>
      </w:r>
      <w:r>
        <w:rPr>
          <w:szCs w:val="21"/>
        </w:rPr>
        <w:t>1.1,1.2,1.3, …</w:t>
      </w:r>
      <w:r>
        <w:rPr>
          <w:rFonts w:hint="eastAsia"/>
          <w:szCs w:val="21"/>
        </w:rPr>
        <w:t>排序；</w:t>
      </w:r>
    </w:p>
    <w:p w:rsidR="00030ADA" w:rsidRDefault="00030ADA" w:rsidP="006E6B18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三级标题为</w:t>
      </w:r>
      <w:r>
        <w:rPr>
          <w:szCs w:val="21"/>
        </w:rPr>
        <w:t>5</w:t>
      </w:r>
      <w:r>
        <w:rPr>
          <w:rFonts w:hint="eastAsia"/>
          <w:szCs w:val="21"/>
        </w:rPr>
        <w:t>号楷体，形如</w:t>
      </w:r>
      <w:r>
        <w:rPr>
          <w:szCs w:val="21"/>
        </w:rPr>
        <w:t>1.1.1,1.1.2,1.1.3, …</w:t>
      </w:r>
      <w:r>
        <w:rPr>
          <w:rFonts w:hint="eastAsia"/>
          <w:szCs w:val="21"/>
        </w:rPr>
        <w:t>排序</w:t>
      </w:r>
      <w:r>
        <w:rPr>
          <w:szCs w:val="21"/>
        </w:rPr>
        <w:t>;</w:t>
      </w:r>
    </w:p>
    <w:p w:rsidR="00030ADA" w:rsidRDefault="00030ADA" w:rsidP="006E6B18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引言</w:t>
      </w:r>
      <w:proofErr w:type="gramStart"/>
      <w:r>
        <w:rPr>
          <w:rFonts w:hint="eastAsia"/>
          <w:szCs w:val="21"/>
        </w:rPr>
        <w:t>不</w:t>
      </w:r>
      <w:proofErr w:type="gramEnd"/>
      <w:r>
        <w:rPr>
          <w:rFonts w:hint="eastAsia"/>
          <w:szCs w:val="21"/>
        </w:rPr>
        <w:t>排序。</w:t>
      </w:r>
    </w:p>
    <w:p w:rsidR="00030ADA" w:rsidRDefault="00030ADA" w:rsidP="006E6B18">
      <w:pPr>
        <w:spacing w:line="360" w:lineRule="auto"/>
        <w:rPr>
          <w:rFonts w:eastAsia="黑体"/>
          <w:szCs w:val="21"/>
        </w:rPr>
      </w:pPr>
      <w:r>
        <w:rPr>
          <w:rFonts w:eastAsia="黑体"/>
          <w:szCs w:val="21"/>
        </w:rPr>
        <w:t>4.3</w:t>
      </w:r>
      <w:r>
        <w:rPr>
          <w:rFonts w:eastAsia="黑体" w:hint="eastAsia"/>
          <w:szCs w:val="21"/>
        </w:rPr>
        <w:t>作者与单位</w:t>
      </w:r>
    </w:p>
    <w:p w:rsidR="00030ADA" w:rsidRDefault="00030ADA" w:rsidP="006E6B18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作者姓名用</w:t>
      </w:r>
      <w:r>
        <w:rPr>
          <w:szCs w:val="21"/>
        </w:rPr>
        <w:t>4</w:t>
      </w:r>
      <w:r>
        <w:rPr>
          <w:rFonts w:hint="eastAsia"/>
          <w:szCs w:val="21"/>
        </w:rPr>
        <w:t>号楷体居中排列，如有多个作者需在作者名字后加注数字上标。</w:t>
      </w:r>
    </w:p>
    <w:p w:rsidR="00030ADA" w:rsidRDefault="00030ADA" w:rsidP="006E6B18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单位名称用小</w:t>
      </w:r>
      <w:r>
        <w:rPr>
          <w:szCs w:val="21"/>
        </w:rPr>
        <w:t>5</w:t>
      </w:r>
      <w:r>
        <w:rPr>
          <w:rFonts w:hint="eastAsia"/>
          <w:szCs w:val="21"/>
        </w:rPr>
        <w:t>号宋体居中排列，写清作者单位、省市、邮政编码，各项之间用“；”号间隔。</w:t>
      </w:r>
    </w:p>
    <w:p w:rsidR="00030ADA" w:rsidRDefault="00030ADA" w:rsidP="006E6B18">
      <w:pPr>
        <w:spacing w:line="360" w:lineRule="auto"/>
        <w:rPr>
          <w:rFonts w:eastAsia="黑体"/>
          <w:szCs w:val="21"/>
        </w:rPr>
      </w:pPr>
      <w:r>
        <w:rPr>
          <w:rFonts w:eastAsia="黑体"/>
          <w:szCs w:val="21"/>
        </w:rPr>
        <w:t>4.4</w:t>
      </w:r>
      <w:r>
        <w:rPr>
          <w:rFonts w:eastAsia="黑体" w:hint="eastAsia"/>
          <w:szCs w:val="21"/>
        </w:rPr>
        <w:t>摘要与关键词</w:t>
      </w:r>
    </w:p>
    <w:p w:rsidR="00030ADA" w:rsidRDefault="00030ADA" w:rsidP="006E6B18">
      <w:pPr>
        <w:spacing w:line="360" w:lineRule="auto"/>
        <w:rPr>
          <w:szCs w:val="21"/>
        </w:rPr>
      </w:pPr>
      <w:r>
        <w:rPr>
          <w:szCs w:val="21"/>
        </w:rPr>
        <w:t xml:space="preserve">  </w:t>
      </w:r>
      <w:r>
        <w:rPr>
          <w:rFonts w:hint="eastAsia"/>
          <w:szCs w:val="21"/>
        </w:rPr>
        <w:t>中文“摘要”二字为</w:t>
      </w:r>
      <w:r>
        <w:rPr>
          <w:szCs w:val="21"/>
        </w:rPr>
        <w:t>5</w:t>
      </w:r>
      <w:r>
        <w:rPr>
          <w:rFonts w:hint="eastAsia"/>
          <w:szCs w:val="21"/>
        </w:rPr>
        <w:t>号黑体，摘要内容为</w:t>
      </w:r>
      <w:r>
        <w:rPr>
          <w:szCs w:val="21"/>
        </w:rPr>
        <w:t>5</w:t>
      </w:r>
      <w:r>
        <w:rPr>
          <w:rFonts w:hint="eastAsia"/>
          <w:szCs w:val="21"/>
        </w:rPr>
        <w:t>号楷体；</w:t>
      </w:r>
    </w:p>
    <w:p w:rsidR="00030ADA" w:rsidRDefault="00030ADA" w:rsidP="006E6B18">
      <w:pPr>
        <w:spacing w:line="360" w:lineRule="auto"/>
        <w:rPr>
          <w:szCs w:val="21"/>
        </w:rPr>
      </w:pPr>
      <w:r>
        <w:rPr>
          <w:szCs w:val="21"/>
        </w:rPr>
        <w:t xml:space="preserve">  </w:t>
      </w:r>
      <w:r>
        <w:rPr>
          <w:rFonts w:hint="eastAsia"/>
          <w:szCs w:val="21"/>
        </w:rPr>
        <w:t>中文“关键词”三字为</w:t>
      </w:r>
      <w:r>
        <w:rPr>
          <w:szCs w:val="21"/>
        </w:rPr>
        <w:t>5</w:t>
      </w:r>
      <w:r>
        <w:rPr>
          <w:rFonts w:hint="eastAsia"/>
          <w:szCs w:val="21"/>
        </w:rPr>
        <w:t>号黑体，内容为</w:t>
      </w:r>
      <w:r>
        <w:rPr>
          <w:szCs w:val="21"/>
        </w:rPr>
        <w:t>5</w:t>
      </w:r>
      <w:r>
        <w:rPr>
          <w:rFonts w:hint="eastAsia"/>
          <w:szCs w:val="21"/>
        </w:rPr>
        <w:t>号楷体，各词之间用“；”号间隔。</w:t>
      </w:r>
    </w:p>
    <w:p w:rsidR="00030ADA" w:rsidRDefault="00030ADA" w:rsidP="006E6B18">
      <w:pPr>
        <w:spacing w:line="360" w:lineRule="auto"/>
        <w:rPr>
          <w:rFonts w:eastAsia="黑体"/>
          <w:szCs w:val="21"/>
        </w:rPr>
      </w:pPr>
      <w:r>
        <w:rPr>
          <w:rFonts w:eastAsia="黑体"/>
          <w:szCs w:val="21"/>
        </w:rPr>
        <w:t>4.5</w:t>
      </w:r>
      <w:r>
        <w:rPr>
          <w:rFonts w:eastAsia="黑体" w:hint="eastAsia"/>
          <w:szCs w:val="21"/>
        </w:rPr>
        <w:t>英文字体与字号</w:t>
      </w:r>
    </w:p>
    <w:p w:rsidR="00030ADA" w:rsidRDefault="00030ADA" w:rsidP="006E6B18">
      <w:pPr>
        <w:spacing w:line="360" w:lineRule="auto"/>
        <w:ind w:firstLineChars="150" w:firstLine="315"/>
        <w:rPr>
          <w:szCs w:val="21"/>
        </w:rPr>
      </w:pPr>
      <w:r>
        <w:rPr>
          <w:rFonts w:hint="eastAsia"/>
          <w:szCs w:val="21"/>
        </w:rPr>
        <w:t>英文论文题目用</w:t>
      </w:r>
      <w:r>
        <w:rPr>
          <w:szCs w:val="21"/>
        </w:rPr>
        <w:t>3</w:t>
      </w:r>
      <w:r>
        <w:rPr>
          <w:rFonts w:hint="eastAsia"/>
          <w:szCs w:val="21"/>
        </w:rPr>
        <w:t>号加粗“</w:t>
      </w:r>
      <w:r>
        <w:rPr>
          <w:szCs w:val="21"/>
        </w:rPr>
        <w:t>Arial</w:t>
      </w:r>
      <w:r>
        <w:rPr>
          <w:rFonts w:hint="eastAsia"/>
          <w:szCs w:val="21"/>
        </w:rPr>
        <w:t>”体居中排列。</w:t>
      </w:r>
    </w:p>
    <w:p w:rsidR="00030ADA" w:rsidRDefault="00030ADA" w:rsidP="006E6B18">
      <w:pPr>
        <w:spacing w:line="360" w:lineRule="auto"/>
        <w:ind w:firstLineChars="150" w:firstLine="315"/>
        <w:rPr>
          <w:szCs w:val="21"/>
        </w:rPr>
      </w:pPr>
      <w:r>
        <w:rPr>
          <w:rFonts w:hint="eastAsia"/>
          <w:szCs w:val="21"/>
        </w:rPr>
        <w:t>英文作者名用</w:t>
      </w:r>
      <w:r>
        <w:rPr>
          <w:rFonts w:hint="eastAsia"/>
          <w:szCs w:val="21"/>
        </w:rPr>
        <w:t>4</w:t>
      </w:r>
      <w:r>
        <w:rPr>
          <w:rFonts w:hint="eastAsia"/>
          <w:szCs w:val="21"/>
        </w:rPr>
        <w:t>号“</w:t>
      </w:r>
      <w:r>
        <w:rPr>
          <w:rFonts w:hint="eastAsia"/>
          <w:szCs w:val="21"/>
        </w:rPr>
        <w:t>Times New Roman</w:t>
      </w:r>
      <w:r>
        <w:rPr>
          <w:rFonts w:hint="eastAsia"/>
          <w:szCs w:val="21"/>
        </w:rPr>
        <w:t>”斜体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上标序号不用斜体</w:t>
      </w:r>
      <w:r>
        <w:rPr>
          <w:rFonts w:hint="eastAsia"/>
          <w:szCs w:val="21"/>
        </w:rPr>
        <w:t>)</w:t>
      </w:r>
      <w:r>
        <w:rPr>
          <w:rFonts w:hint="eastAsia"/>
          <w:szCs w:val="21"/>
        </w:rPr>
        <w:t>；单位名称用小</w:t>
      </w:r>
      <w:r>
        <w:rPr>
          <w:rFonts w:hint="eastAsia"/>
          <w:szCs w:val="21"/>
        </w:rPr>
        <w:t>5</w:t>
      </w:r>
      <w:r>
        <w:rPr>
          <w:rFonts w:hint="eastAsia"/>
          <w:szCs w:val="21"/>
        </w:rPr>
        <w:t>号“</w:t>
      </w:r>
      <w:r>
        <w:rPr>
          <w:szCs w:val="21"/>
        </w:rPr>
        <w:t>Times New Roman</w:t>
      </w:r>
      <w:r>
        <w:rPr>
          <w:rFonts w:hint="eastAsia"/>
          <w:szCs w:val="21"/>
        </w:rPr>
        <w:t>”体；</w:t>
      </w:r>
    </w:p>
    <w:p w:rsidR="00030ADA" w:rsidRDefault="00030ADA" w:rsidP="006E6B18">
      <w:pPr>
        <w:spacing w:line="360" w:lineRule="auto"/>
        <w:ind w:firstLineChars="150" w:firstLine="315"/>
        <w:rPr>
          <w:szCs w:val="21"/>
        </w:rPr>
      </w:pPr>
      <w:r>
        <w:rPr>
          <w:rFonts w:hint="eastAsia"/>
          <w:szCs w:val="21"/>
        </w:rPr>
        <w:t>英文摘要用“</w:t>
      </w:r>
      <w:r>
        <w:rPr>
          <w:szCs w:val="21"/>
        </w:rPr>
        <w:t>Abstract</w:t>
      </w:r>
      <w:r>
        <w:rPr>
          <w:rFonts w:hint="eastAsia"/>
          <w:szCs w:val="21"/>
        </w:rPr>
        <w:t>”用</w:t>
      </w:r>
      <w:r>
        <w:rPr>
          <w:szCs w:val="21"/>
        </w:rPr>
        <w:t>5</w:t>
      </w:r>
      <w:r>
        <w:rPr>
          <w:rFonts w:hint="eastAsia"/>
          <w:szCs w:val="21"/>
        </w:rPr>
        <w:t>号加粗“</w:t>
      </w:r>
      <w:r>
        <w:rPr>
          <w:szCs w:val="21"/>
        </w:rPr>
        <w:t>Arial</w:t>
      </w:r>
      <w:r>
        <w:rPr>
          <w:rFonts w:hint="eastAsia"/>
          <w:szCs w:val="21"/>
        </w:rPr>
        <w:t>”体，内容用</w:t>
      </w:r>
      <w:r>
        <w:rPr>
          <w:szCs w:val="21"/>
        </w:rPr>
        <w:t>5</w:t>
      </w:r>
      <w:r>
        <w:rPr>
          <w:rFonts w:hint="eastAsia"/>
          <w:szCs w:val="21"/>
        </w:rPr>
        <w:t>号“</w:t>
      </w:r>
      <w:r>
        <w:rPr>
          <w:szCs w:val="21"/>
        </w:rPr>
        <w:t>Times New Roman</w:t>
      </w:r>
      <w:r>
        <w:rPr>
          <w:rFonts w:hint="eastAsia"/>
          <w:szCs w:val="21"/>
        </w:rPr>
        <w:t>”体；</w:t>
      </w:r>
    </w:p>
    <w:p w:rsidR="00030ADA" w:rsidRDefault="00030ADA" w:rsidP="006E6B18">
      <w:pPr>
        <w:spacing w:line="360" w:lineRule="auto"/>
        <w:ind w:firstLineChars="150" w:firstLine="315"/>
        <w:rPr>
          <w:szCs w:val="21"/>
        </w:rPr>
      </w:pPr>
      <w:r>
        <w:rPr>
          <w:rFonts w:hint="eastAsia"/>
          <w:szCs w:val="21"/>
        </w:rPr>
        <w:t>英文关键词“</w:t>
      </w:r>
      <w:r>
        <w:rPr>
          <w:szCs w:val="21"/>
        </w:rPr>
        <w:t>Key words</w:t>
      </w:r>
      <w:r>
        <w:rPr>
          <w:rFonts w:hint="eastAsia"/>
          <w:szCs w:val="21"/>
        </w:rPr>
        <w:t>”用</w:t>
      </w:r>
      <w:r>
        <w:rPr>
          <w:szCs w:val="21"/>
        </w:rPr>
        <w:t>5</w:t>
      </w:r>
      <w:r>
        <w:rPr>
          <w:rFonts w:hint="eastAsia"/>
          <w:szCs w:val="21"/>
        </w:rPr>
        <w:t>号加粗“</w:t>
      </w:r>
      <w:r>
        <w:rPr>
          <w:szCs w:val="21"/>
        </w:rPr>
        <w:t>Arial</w:t>
      </w:r>
      <w:r>
        <w:rPr>
          <w:rFonts w:hint="eastAsia"/>
          <w:szCs w:val="21"/>
        </w:rPr>
        <w:t>”体，内容用</w:t>
      </w:r>
      <w:r>
        <w:rPr>
          <w:szCs w:val="21"/>
        </w:rPr>
        <w:t>5</w:t>
      </w:r>
      <w:r>
        <w:rPr>
          <w:rFonts w:hint="eastAsia"/>
          <w:szCs w:val="21"/>
        </w:rPr>
        <w:t>号“</w:t>
      </w:r>
      <w:r>
        <w:rPr>
          <w:szCs w:val="21"/>
        </w:rPr>
        <w:t>Times New Roman</w:t>
      </w:r>
      <w:r>
        <w:rPr>
          <w:rFonts w:hint="eastAsia"/>
          <w:szCs w:val="21"/>
        </w:rPr>
        <w:t>”体。</w:t>
      </w:r>
    </w:p>
    <w:p w:rsidR="00030ADA" w:rsidRDefault="00030ADA" w:rsidP="006E6B18">
      <w:pPr>
        <w:spacing w:line="360" w:lineRule="auto"/>
        <w:rPr>
          <w:szCs w:val="21"/>
        </w:rPr>
      </w:pPr>
      <w:r>
        <w:rPr>
          <w:szCs w:val="21"/>
        </w:rPr>
        <w:t xml:space="preserve">   </w:t>
      </w:r>
      <w:r>
        <w:rPr>
          <w:rFonts w:hint="eastAsia"/>
          <w:szCs w:val="21"/>
        </w:rPr>
        <w:t>除上述内容外，论文中所有英文字符统一用“</w:t>
      </w:r>
      <w:r>
        <w:rPr>
          <w:szCs w:val="21"/>
        </w:rPr>
        <w:t>Times New Roman</w:t>
      </w:r>
      <w:r>
        <w:rPr>
          <w:rFonts w:hint="eastAsia"/>
          <w:szCs w:val="21"/>
        </w:rPr>
        <w:t>”。变量用普通斜体，名称与常量用正体。</w:t>
      </w:r>
    </w:p>
    <w:p w:rsidR="00030ADA" w:rsidRDefault="00030ADA" w:rsidP="006E6B18">
      <w:pPr>
        <w:spacing w:line="360" w:lineRule="auto"/>
        <w:rPr>
          <w:rFonts w:eastAsia="黑体"/>
          <w:szCs w:val="21"/>
        </w:rPr>
      </w:pPr>
      <w:r>
        <w:rPr>
          <w:rFonts w:eastAsia="黑体"/>
          <w:szCs w:val="21"/>
        </w:rPr>
        <w:t>4.6</w:t>
      </w:r>
      <w:r>
        <w:rPr>
          <w:rFonts w:eastAsia="黑体" w:hint="eastAsia"/>
          <w:szCs w:val="21"/>
        </w:rPr>
        <w:t>正文字体与格式</w:t>
      </w:r>
    </w:p>
    <w:p w:rsidR="00030ADA" w:rsidRDefault="00030ADA" w:rsidP="006E6B18">
      <w:pPr>
        <w:spacing w:line="360" w:lineRule="auto"/>
        <w:ind w:firstLineChars="200" w:firstLine="420"/>
        <w:rPr>
          <w:szCs w:val="21"/>
        </w:rPr>
      </w:pPr>
      <w:r>
        <w:rPr>
          <w:rFonts w:hint="eastAsia"/>
          <w:szCs w:val="21"/>
        </w:rPr>
        <w:t>论文中，汉字正文统一用</w:t>
      </w:r>
      <w:r>
        <w:rPr>
          <w:szCs w:val="21"/>
        </w:rPr>
        <w:t>5</w:t>
      </w:r>
      <w:r>
        <w:rPr>
          <w:rFonts w:hint="eastAsia"/>
          <w:szCs w:val="21"/>
        </w:rPr>
        <w:t>号宋体。字符间距为标准，行间距为多倍行距，值为</w:t>
      </w:r>
      <w:r>
        <w:rPr>
          <w:rFonts w:hint="eastAsia"/>
          <w:szCs w:val="21"/>
        </w:rPr>
        <w:t>1.15</w:t>
      </w:r>
      <w:r>
        <w:rPr>
          <w:rFonts w:hint="eastAsia"/>
          <w:szCs w:val="21"/>
        </w:rPr>
        <w:t>。</w:t>
      </w:r>
    </w:p>
    <w:p w:rsidR="00030ADA" w:rsidRDefault="00030ADA" w:rsidP="006E6B18">
      <w:pPr>
        <w:spacing w:line="360" w:lineRule="auto"/>
        <w:rPr>
          <w:szCs w:val="21"/>
        </w:rPr>
      </w:pPr>
      <w:r>
        <w:rPr>
          <w:rFonts w:eastAsia="黑体"/>
          <w:szCs w:val="21"/>
        </w:rPr>
        <w:t>4.7</w:t>
      </w:r>
      <w:r>
        <w:rPr>
          <w:rFonts w:eastAsia="黑体" w:hint="eastAsia"/>
          <w:szCs w:val="21"/>
        </w:rPr>
        <w:t>图、表要求</w:t>
      </w:r>
    </w:p>
    <w:p w:rsidR="00030ADA" w:rsidRDefault="00030ADA" w:rsidP="006E6B18">
      <w:pPr>
        <w:spacing w:line="360" w:lineRule="auto"/>
        <w:ind w:firstLine="480"/>
        <w:rPr>
          <w:szCs w:val="21"/>
        </w:rPr>
      </w:pPr>
      <w:r>
        <w:rPr>
          <w:rFonts w:hint="eastAsia"/>
          <w:szCs w:val="21"/>
        </w:rPr>
        <w:t>文中图、表应尽量由</w:t>
      </w:r>
      <w:r>
        <w:rPr>
          <w:szCs w:val="21"/>
        </w:rPr>
        <w:t>Microsoft Word</w:t>
      </w:r>
      <w:r>
        <w:rPr>
          <w:rFonts w:hint="eastAsia"/>
          <w:szCs w:val="21"/>
        </w:rPr>
        <w:t>自带工具编辑生成。</w:t>
      </w:r>
    </w:p>
    <w:p w:rsidR="00030ADA" w:rsidRDefault="00030ADA" w:rsidP="006E6B18">
      <w:pPr>
        <w:spacing w:line="360" w:lineRule="auto"/>
        <w:ind w:firstLine="480"/>
        <w:rPr>
          <w:szCs w:val="21"/>
        </w:rPr>
      </w:pPr>
      <w:r>
        <w:rPr>
          <w:rFonts w:hint="eastAsia"/>
          <w:szCs w:val="21"/>
        </w:rPr>
        <w:t>表的格式应使用“三线表”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见样稿</w:t>
      </w:r>
      <w:r>
        <w:rPr>
          <w:rFonts w:hint="eastAsia"/>
          <w:szCs w:val="21"/>
        </w:rPr>
        <w:t>)</w:t>
      </w:r>
      <w:r>
        <w:rPr>
          <w:rFonts w:hint="eastAsia"/>
          <w:szCs w:val="21"/>
        </w:rPr>
        <w:t>。</w:t>
      </w:r>
    </w:p>
    <w:p w:rsidR="00030ADA" w:rsidRDefault="00030ADA" w:rsidP="006E6B18">
      <w:pPr>
        <w:spacing w:line="360" w:lineRule="auto"/>
        <w:ind w:firstLine="480"/>
        <w:rPr>
          <w:szCs w:val="21"/>
        </w:rPr>
      </w:pPr>
      <w:r>
        <w:rPr>
          <w:rFonts w:hint="eastAsia"/>
          <w:szCs w:val="21"/>
        </w:rPr>
        <w:t>不允许使用“</w:t>
      </w:r>
      <w:r>
        <w:rPr>
          <w:rFonts w:hint="eastAsia"/>
          <w:szCs w:val="21"/>
        </w:rPr>
        <w:t>.bmp</w:t>
      </w:r>
      <w:r>
        <w:rPr>
          <w:rFonts w:hint="eastAsia"/>
          <w:szCs w:val="21"/>
        </w:rPr>
        <w:t>”格式插图，尽量使用“</w:t>
      </w:r>
      <w:r>
        <w:rPr>
          <w:rFonts w:hint="eastAsia"/>
          <w:szCs w:val="21"/>
        </w:rPr>
        <w:t>JPEG</w:t>
      </w:r>
      <w:r>
        <w:rPr>
          <w:rFonts w:hint="eastAsia"/>
          <w:szCs w:val="21"/>
        </w:rPr>
        <w:t>”格式。插图应清晰、大小可调。</w:t>
      </w:r>
    </w:p>
    <w:p w:rsidR="00030ADA" w:rsidRDefault="00030ADA" w:rsidP="006E6B18">
      <w:pPr>
        <w:spacing w:line="360" w:lineRule="auto"/>
        <w:ind w:firstLine="480"/>
        <w:rPr>
          <w:szCs w:val="21"/>
        </w:rPr>
      </w:pPr>
      <w:r>
        <w:rPr>
          <w:rFonts w:hint="eastAsia"/>
          <w:szCs w:val="21"/>
        </w:rPr>
        <w:t>图、表中内容使用小</w:t>
      </w:r>
      <w:r>
        <w:rPr>
          <w:szCs w:val="21"/>
        </w:rPr>
        <w:t>5</w:t>
      </w:r>
      <w:r>
        <w:rPr>
          <w:rFonts w:hint="eastAsia"/>
          <w:szCs w:val="21"/>
        </w:rPr>
        <w:t>号字体，中文使用宋体，数字、英文使用“</w:t>
      </w:r>
      <w:r>
        <w:rPr>
          <w:szCs w:val="21"/>
        </w:rPr>
        <w:t>Times New Roman</w:t>
      </w:r>
      <w:r>
        <w:rPr>
          <w:rFonts w:hint="eastAsia"/>
          <w:szCs w:val="21"/>
        </w:rPr>
        <w:t>”字体。</w:t>
      </w:r>
    </w:p>
    <w:p w:rsidR="00030ADA" w:rsidRDefault="00030ADA" w:rsidP="006E6B18">
      <w:pPr>
        <w:spacing w:line="360" w:lineRule="auto"/>
        <w:ind w:firstLine="480"/>
        <w:rPr>
          <w:szCs w:val="21"/>
        </w:rPr>
      </w:pPr>
      <w:proofErr w:type="gramStart"/>
      <w:r>
        <w:rPr>
          <w:rFonts w:hint="eastAsia"/>
          <w:szCs w:val="21"/>
        </w:rPr>
        <w:t>图题位于</w:t>
      </w:r>
      <w:proofErr w:type="gramEnd"/>
      <w:r>
        <w:rPr>
          <w:rFonts w:hint="eastAsia"/>
          <w:szCs w:val="21"/>
        </w:rPr>
        <w:t>图下居中排列，由“图序号、该图名称”组成，使用</w:t>
      </w:r>
      <w:r>
        <w:rPr>
          <w:szCs w:val="21"/>
        </w:rPr>
        <w:t>5</w:t>
      </w:r>
      <w:r>
        <w:rPr>
          <w:rFonts w:hint="eastAsia"/>
          <w:szCs w:val="21"/>
        </w:rPr>
        <w:t>号黑体，形如：图</w:t>
      </w:r>
      <w:r>
        <w:rPr>
          <w:szCs w:val="21"/>
        </w:rPr>
        <w:t xml:space="preserve">1 </w:t>
      </w:r>
      <w:r>
        <w:rPr>
          <w:rFonts w:hint="eastAsia"/>
          <w:szCs w:val="21"/>
        </w:rPr>
        <w:t>名称，图</w:t>
      </w:r>
      <w:r>
        <w:rPr>
          <w:szCs w:val="21"/>
        </w:rPr>
        <w:t xml:space="preserve">2 </w:t>
      </w:r>
      <w:r>
        <w:rPr>
          <w:rFonts w:hint="eastAsia"/>
          <w:szCs w:val="21"/>
        </w:rPr>
        <w:t>名称，图</w:t>
      </w:r>
      <w:r>
        <w:rPr>
          <w:szCs w:val="21"/>
        </w:rPr>
        <w:t xml:space="preserve">3 </w:t>
      </w:r>
      <w:r>
        <w:rPr>
          <w:rFonts w:hint="eastAsia"/>
          <w:szCs w:val="21"/>
        </w:rPr>
        <w:t>名称，</w:t>
      </w:r>
      <w:r>
        <w:rPr>
          <w:szCs w:val="21"/>
        </w:rPr>
        <w:t>…</w:t>
      </w:r>
      <w:r>
        <w:rPr>
          <w:rFonts w:hint="eastAsia"/>
          <w:szCs w:val="21"/>
        </w:rPr>
        <w:t>排序。</w:t>
      </w:r>
    </w:p>
    <w:p w:rsidR="00030ADA" w:rsidRDefault="00030ADA" w:rsidP="006E6B18">
      <w:pPr>
        <w:spacing w:line="360" w:lineRule="auto"/>
        <w:ind w:firstLine="480"/>
        <w:rPr>
          <w:szCs w:val="21"/>
        </w:rPr>
      </w:pPr>
      <w:proofErr w:type="gramStart"/>
      <w:r>
        <w:rPr>
          <w:rFonts w:hint="eastAsia"/>
          <w:szCs w:val="21"/>
        </w:rPr>
        <w:t>表题位于</w:t>
      </w:r>
      <w:proofErr w:type="gramEnd"/>
      <w:r>
        <w:rPr>
          <w:rFonts w:hint="eastAsia"/>
          <w:szCs w:val="21"/>
        </w:rPr>
        <w:t>表上居中排列，由“表序号、该表名称”组成，使用</w:t>
      </w:r>
      <w:r>
        <w:rPr>
          <w:szCs w:val="21"/>
        </w:rPr>
        <w:t>5</w:t>
      </w:r>
      <w:r>
        <w:rPr>
          <w:rFonts w:hint="eastAsia"/>
          <w:szCs w:val="21"/>
        </w:rPr>
        <w:t>号黑体，形如：表</w:t>
      </w:r>
      <w:r>
        <w:rPr>
          <w:szCs w:val="21"/>
        </w:rPr>
        <w:t xml:space="preserve">1 </w:t>
      </w:r>
      <w:r>
        <w:rPr>
          <w:rFonts w:hint="eastAsia"/>
          <w:szCs w:val="21"/>
        </w:rPr>
        <w:t>名称，表</w:t>
      </w:r>
      <w:r>
        <w:rPr>
          <w:szCs w:val="21"/>
        </w:rPr>
        <w:t xml:space="preserve">2 </w:t>
      </w:r>
      <w:r>
        <w:rPr>
          <w:rFonts w:hint="eastAsia"/>
          <w:szCs w:val="21"/>
        </w:rPr>
        <w:t>名称，表</w:t>
      </w:r>
      <w:r>
        <w:rPr>
          <w:szCs w:val="21"/>
        </w:rPr>
        <w:t xml:space="preserve">3 </w:t>
      </w:r>
      <w:r>
        <w:rPr>
          <w:rFonts w:hint="eastAsia"/>
          <w:szCs w:val="21"/>
        </w:rPr>
        <w:t>名称，</w:t>
      </w:r>
      <w:r>
        <w:rPr>
          <w:szCs w:val="21"/>
        </w:rPr>
        <w:t>…</w:t>
      </w:r>
      <w:r>
        <w:rPr>
          <w:rFonts w:hint="eastAsia"/>
          <w:szCs w:val="21"/>
        </w:rPr>
        <w:t>排序。</w:t>
      </w:r>
    </w:p>
    <w:p w:rsidR="00030ADA" w:rsidRDefault="00030ADA" w:rsidP="006E6B18">
      <w:pPr>
        <w:spacing w:line="360" w:lineRule="auto"/>
        <w:rPr>
          <w:rFonts w:eastAsia="黑体"/>
          <w:szCs w:val="21"/>
        </w:rPr>
      </w:pPr>
      <w:r>
        <w:rPr>
          <w:rFonts w:eastAsia="黑体"/>
          <w:szCs w:val="21"/>
        </w:rPr>
        <w:t>4.8</w:t>
      </w:r>
      <w:r>
        <w:rPr>
          <w:rFonts w:eastAsia="黑体" w:hint="eastAsia"/>
          <w:szCs w:val="21"/>
        </w:rPr>
        <w:t>参考文献</w:t>
      </w:r>
    </w:p>
    <w:p w:rsidR="00030ADA" w:rsidRDefault="00030ADA" w:rsidP="006E6B18">
      <w:pPr>
        <w:spacing w:line="360" w:lineRule="auto"/>
        <w:ind w:firstLine="480"/>
        <w:rPr>
          <w:szCs w:val="21"/>
        </w:rPr>
      </w:pPr>
      <w:r>
        <w:rPr>
          <w:rFonts w:hint="eastAsia"/>
          <w:szCs w:val="21"/>
        </w:rPr>
        <w:t>参考文献内容不得缺项。“参考文献”四字用</w:t>
      </w:r>
      <w:r>
        <w:rPr>
          <w:szCs w:val="21"/>
        </w:rPr>
        <w:t>5</w:t>
      </w:r>
      <w:r>
        <w:rPr>
          <w:rFonts w:hint="eastAsia"/>
          <w:szCs w:val="21"/>
        </w:rPr>
        <w:t>号黑体，居中排列。</w:t>
      </w:r>
    </w:p>
    <w:p w:rsidR="00030ADA" w:rsidRDefault="00030ADA" w:rsidP="006E6B18">
      <w:pPr>
        <w:spacing w:line="360" w:lineRule="auto"/>
        <w:ind w:firstLine="480"/>
        <w:rPr>
          <w:szCs w:val="21"/>
        </w:rPr>
      </w:pPr>
      <w:r>
        <w:rPr>
          <w:rFonts w:hint="eastAsia"/>
          <w:szCs w:val="21"/>
        </w:rPr>
        <w:t>参考文献序号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含方括号</w:t>
      </w:r>
      <w:r>
        <w:rPr>
          <w:rFonts w:hint="eastAsia"/>
          <w:szCs w:val="21"/>
        </w:rPr>
        <w:t>)</w:t>
      </w:r>
      <w:r>
        <w:rPr>
          <w:rFonts w:hint="eastAsia"/>
          <w:szCs w:val="21"/>
        </w:rPr>
        <w:t>用“</w:t>
      </w:r>
      <w:r>
        <w:rPr>
          <w:szCs w:val="21"/>
        </w:rPr>
        <w:t>Times New Roman</w:t>
      </w:r>
      <w:r>
        <w:rPr>
          <w:rFonts w:hint="eastAsia"/>
          <w:szCs w:val="21"/>
        </w:rPr>
        <w:t>”体，形如</w:t>
      </w:r>
      <w:r>
        <w:rPr>
          <w:szCs w:val="21"/>
        </w:rPr>
        <w:t>[1]</w:t>
      </w:r>
      <w:r>
        <w:rPr>
          <w:rFonts w:hint="eastAsia"/>
          <w:szCs w:val="21"/>
        </w:rPr>
        <w:t>，</w:t>
      </w:r>
      <w:r>
        <w:rPr>
          <w:szCs w:val="21"/>
        </w:rPr>
        <w:t>[2]</w:t>
      </w:r>
      <w:r>
        <w:rPr>
          <w:rFonts w:hint="eastAsia"/>
          <w:szCs w:val="21"/>
        </w:rPr>
        <w:t>，</w:t>
      </w:r>
      <w:r>
        <w:rPr>
          <w:szCs w:val="21"/>
        </w:rPr>
        <w:t>[3]</w:t>
      </w:r>
      <w:r>
        <w:rPr>
          <w:rFonts w:hint="eastAsia"/>
          <w:szCs w:val="21"/>
        </w:rPr>
        <w:t>，</w:t>
      </w:r>
      <w:r>
        <w:rPr>
          <w:szCs w:val="21"/>
        </w:rPr>
        <w:t>…</w:t>
      </w:r>
      <w:r>
        <w:rPr>
          <w:rFonts w:hint="eastAsia"/>
          <w:szCs w:val="21"/>
        </w:rPr>
        <w:t>排序。</w:t>
      </w:r>
    </w:p>
    <w:p w:rsidR="00030ADA" w:rsidRDefault="00030ADA" w:rsidP="006E6B18">
      <w:pPr>
        <w:spacing w:line="360" w:lineRule="auto"/>
        <w:ind w:firstLine="480"/>
        <w:rPr>
          <w:szCs w:val="21"/>
        </w:rPr>
      </w:pPr>
      <w:r>
        <w:rPr>
          <w:rFonts w:hint="eastAsia"/>
          <w:szCs w:val="21"/>
        </w:rPr>
        <w:lastRenderedPageBreak/>
        <w:t>(</w:t>
      </w:r>
      <w:r>
        <w:rPr>
          <w:rFonts w:hint="eastAsia"/>
          <w:szCs w:val="21"/>
        </w:rPr>
        <w:t>特别注意：正文中出现的参考文献序号应使用“上标”方式加注。</w:t>
      </w:r>
      <w:r>
        <w:rPr>
          <w:rFonts w:hint="eastAsia"/>
          <w:szCs w:val="21"/>
        </w:rPr>
        <w:t>)</w:t>
      </w:r>
    </w:p>
    <w:p w:rsidR="00030ADA" w:rsidRDefault="00030ADA" w:rsidP="006E6B18">
      <w:pPr>
        <w:spacing w:line="360" w:lineRule="auto"/>
        <w:ind w:firstLine="480"/>
        <w:rPr>
          <w:szCs w:val="21"/>
        </w:rPr>
      </w:pPr>
      <w:r>
        <w:rPr>
          <w:rFonts w:hint="eastAsia"/>
          <w:szCs w:val="21"/>
        </w:rPr>
        <w:t>各部分内容之间以半角“</w:t>
      </w:r>
      <w:r>
        <w:rPr>
          <w:szCs w:val="21"/>
        </w:rPr>
        <w:t>.</w:t>
      </w:r>
      <w:r>
        <w:rPr>
          <w:rFonts w:hint="eastAsia"/>
          <w:szCs w:val="21"/>
        </w:rPr>
        <w:t>”字符间隔，中文用小</w:t>
      </w:r>
      <w:r>
        <w:rPr>
          <w:szCs w:val="21"/>
        </w:rPr>
        <w:t>5</w:t>
      </w:r>
      <w:r>
        <w:rPr>
          <w:rFonts w:hint="eastAsia"/>
          <w:szCs w:val="21"/>
        </w:rPr>
        <w:t>号宋体，英文用小</w:t>
      </w:r>
      <w:r>
        <w:rPr>
          <w:szCs w:val="21"/>
        </w:rPr>
        <w:t>5</w:t>
      </w:r>
      <w:r>
        <w:rPr>
          <w:rFonts w:hint="eastAsia"/>
          <w:szCs w:val="21"/>
        </w:rPr>
        <w:t>号“</w:t>
      </w:r>
      <w:r>
        <w:rPr>
          <w:szCs w:val="21"/>
        </w:rPr>
        <w:t>Times New Roman</w:t>
      </w:r>
      <w:r>
        <w:rPr>
          <w:rFonts w:hint="eastAsia"/>
          <w:szCs w:val="21"/>
        </w:rPr>
        <w:t>”体。</w:t>
      </w:r>
    </w:p>
    <w:p w:rsidR="00030ADA" w:rsidRDefault="00030ADA" w:rsidP="006E6B18">
      <w:pPr>
        <w:spacing w:line="360" w:lineRule="auto"/>
        <w:ind w:firstLine="480"/>
        <w:rPr>
          <w:szCs w:val="21"/>
        </w:rPr>
      </w:pPr>
      <w:r>
        <w:rPr>
          <w:rFonts w:hint="eastAsia"/>
          <w:szCs w:val="21"/>
        </w:rPr>
        <w:t>参考文献表采用顺序编码制，按文中出现的先后顺序编号。</w:t>
      </w:r>
    </w:p>
    <w:p w:rsidR="00030ADA" w:rsidRDefault="00030ADA" w:rsidP="006E6B18">
      <w:pPr>
        <w:spacing w:line="360" w:lineRule="auto"/>
        <w:ind w:firstLine="480"/>
        <w:rPr>
          <w:szCs w:val="21"/>
        </w:rPr>
      </w:pPr>
      <w:r>
        <w:rPr>
          <w:rFonts w:hint="eastAsia"/>
          <w:szCs w:val="21"/>
        </w:rPr>
        <w:t>文献的著录格式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包括标点符号</w:t>
      </w:r>
      <w:r>
        <w:rPr>
          <w:rFonts w:hint="eastAsia"/>
          <w:szCs w:val="21"/>
        </w:rPr>
        <w:t>)</w:t>
      </w:r>
      <w:r>
        <w:rPr>
          <w:rFonts w:hint="eastAsia"/>
          <w:szCs w:val="21"/>
        </w:rPr>
        <w:t>如下：</w:t>
      </w:r>
    </w:p>
    <w:p w:rsidR="00030ADA" w:rsidRDefault="00030ADA" w:rsidP="006E6B18">
      <w:pPr>
        <w:numPr>
          <w:ilvl w:val="0"/>
          <w:numId w:val="3"/>
        </w:numPr>
        <w:spacing w:line="360" w:lineRule="auto"/>
        <w:rPr>
          <w:szCs w:val="21"/>
        </w:rPr>
      </w:pPr>
      <w:r>
        <w:rPr>
          <w:rFonts w:hint="eastAsia"/>
          <w:szCs w:val="21"/>
        </w:rPr>
        <w:t>专著：作者</w:t>
      </w:r>
      <w:r>
        <w:rPr>
          <w:rFonts w:hint="eastAsia"/>
          <w:szCs w:val="21"/>
        </w:rPr>
        <w:t>.</w:t>
      </w:r>
      <w:r>
        <w:rPr>
          <w:rFonts w:hint="eastAsia"/>
          <w:szCs w:val="21"/>
        </w:rPr>
        <w:t>书名</w:t>
      </w:r>
      <w:r>
        <w:rPr>
          <w:rFonts w:hint="eastAsia"/>
          <w:szCs w:val="21"/>
        </w:rPr>
        <w:t>.</w:t>
      </w:r>
      <w:r>
        <w:rPr>
          <w:rFonts w:hint="eastAsia"/>
          <w:szCs w:val="21"/>
        </w:rPr>
        <w:t>版本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第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版</w:t>
      </w:r>
      <w:proofErr w:type="gramStart"/>
      <w:r>
        <w:rPr>
          <w:rFonts w:hint="eastAsia"/>
          <w:szCs w:val="21"/>
        </w:rPr>
        <w:t>不</w:t>
      </w:r>
      <w:proofErr w:type="gramEnd"/>
      <w:r>
        <w:rPr>
          <w:rFonts w:hint="eastAsia"/>
          <w:szCs w:val="21"/>
        </w:rPr>
        <w:t>著录</w:t>
      </w:r>
      <w:r>
        <w:rPr>
          <w:rFonts w:hint="eastAsia"/>
          <w:szCs w:val="21"/>
        </w:rPr>
        <w:t>).</w:t>
      </w:r>
      <w:r>
        <w:rPr>
          <w:rFonts w:hint="eastAsia"/>
          <w:szCs w:val="21"/>
        </w:rPr>
        <w:t>出版地：出版者，出版年</w:t>
      </w:r>
      <w:r>
        <w:rPr>
          <w:rFonts w:hint="eastAsia"/>
          <w:szCs w:val="21"/>
        </w:rPr>
        <w:t>.</w:t>
      </w:r>
      <w:r>
        <w:rPr>
          <w:rFonts w:hint="eastAsia"/>
          <w:szCs w:val="21"/>
        </w:rPr>
        <w:t>起止页码</w:t>
      </w:r>
      <w:r>
        <w:rPr>
          <w:rFonts w:hint="eastAsia"/>
          <w:szCs w:val="21"/>
        </w:rPr>
        <w:t>.</w:t>
      </w:r>
    </w:p>
    <w:p w:rsidR="00030ADA" w:rsidRDefault="00030ADA" w:rsidP="006E6B18">
      <w:pPr>
        <w:numPr>
          <w:ilvl w:val="0"/>
          <w:numId w:val="3"/>
        </w:numPr>
        <w:spacing w:line="360" w:lineRule="auto"/>
        <w:rPr>
          <w:szCs w:val="21"/>
        </w:rPr>
      </w:pPr>
      <w:r>
        <w:rPr>
          <w:rFonts w:hint="eastAsia"/>
          <w:szCs w:val="21"/>
        </w:rPr>
        <w:t>期刊：作者</w:t>
      </w:r>
      <w:r>
        <w:rPr>
          <w:rFonts w:hint="eastAsia"/>
          <w:szCs w:val="21"/>
        </w:rPr>
        <w:t>.</w:t>
      </w:r>
      <w:r>
        <w:rPr>
          <w:rFonts w:hint="eastAsia"/>
          <w:szCs w:val="21"/>
        </w:rPr>
        <w:t>题名</w:t>
      </w:r>
      <w:r>
        <w:rPr>
          <w:rFonts w:hint="eastAsia"/>
          <w:szCs w:val="21"/>
        </w:rPr>
        <w:t>.</w:t>
      </w:r>
      <w:r>
        <w:rPr>
          <w:rFonts w:hint="eastAsia"/>
          <w:szCs w:val="21"/>
        </w:rPr>
        <w:t>刊名，出版年份，卷</w:t>
      </w: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期</w:t>
      </w:r>
      <w:r>
        <w:rPr>
          <w:rFonts w:hint="eastAsia"/>
          <w:szCs w:val="21"/>
        </w:rPr>
        <w:t>)</w:t>
      </w:r>
      <w:r>
        <w:rPr>
          <w:rFonts w:hint="eastAsia"/>
          <w:szCs w:val="21"/>
        </w:rPr>
        <w:t>：起止页码</w:t>
      </w:r>
      <w:r>
        <w:rPr>
          <w:rFonts w:hint="eastAsia"/>
          <w:szCs w:val="21"/>
        </w:rPr>
        <w:t>.</w:t>
      </w:r>
    </w:p>
    <w:p w:rsidR="00030ADA" w:rsidRDefault="00030ADA" w:rsidP="006E6B18">
      <w:pPr>
        <w:numPr>
          <w:ilvl w:val="0"/>
          <w:numId w:val="3"/>
        </w:numPr>
        <w:spacing w:line="360" w:lineRule="auto"/>
        <w:rPr>
          <w:szCs w:val="21"/>
        </w:rPr>
      </w:pPr>
      <w:r>
        <w:rPr>
          <w:rFonts w:hint="eastAsia"/>
          <w:szCs w:val="21"/>
        </w:rPr>
        <w:t>论文集：作者</w:t>
      </w:r>
      <w:r>
        <w:rPr>
          <w:rFonts w:hint="eastAsia"/>
          <w:szCs w:val="21"/>
        </w:rPr>
        <w:t>.</w:t>
      </w:r>
      <w:r>
        <w:rPr>
          <w:rFonts w:hint="eastAsia"/>
          <w:szCs w:val="21"/>
        </w:rPr>
        <w:t>题名</w:t>
      </w:r>
      <w:r>
        <w:rPr>
          <w:rFonts w:hint="eastAsia"/>
          <w:szCs w:val="21"/>
        </w:rPr>
        <w:t>.</w:t>
      </w:r>
      <w:r>
        <w:rPr>
          <w:rFonts w:hint="eastAsia"/>
          <w:szCs w:val="21"/>
        </w:rPr>
        <w:t>论文集名</w:t>
      </w:r>
      <w:r>
        <w:rPr>
          <w:rFonts w:hint="eastAsia"/>
          <w:szCs w:val="21"/>
        </w:rPr>
        <w:t>.</w:t>
      </w:r>
      <w:r>
        <w:rPr>
          <w:rFonts w:hint="eastAsia"/>
          <w:szCs w:val="21"/>
        </w:rPr>
        <w:t>出版地：出版者，出版年</w:t>
      </w:r>
      <w:r>
        <w:rPr>
          <w:rFonts w:hint="eastAsia"/>
          <w:szCs w:val="21"/>
        </w:rPr>
        <w:t>.</w:t>
      </w:r>
      <w:r>
        <w:rPr>
          <w:rFonts w:hint="eastAsia"/>
          <w:szCs w:val="21"/>
        </w:rPr>
        <w:t>起止页码</w:t>
      </w:r>
      <w:r>
        <w:rPr>
          <w:rFonts w:hint="eastAsia"/>
          <w:szCs w:val="21"/>
        </w:rPr>
        <w:t>.</w:t>
      </w:r>
    </w:p>
    <w:p w:rsidR="00030ADA" w:rsidRDefault="00030ADA" w:rsidP="006E6B18">
      <w:pPr>
        <w:numPr>
          <w:ilvl w:val="0"/>
          <w:numId w:val="3"/>
        </w:numPr>
        <w:spacing w:line="360" w:lineRule="auto"/>
        <w:rPr>
          <w:szCs w:val="21"/>
        </w:rPr>
      </w:pPr>
      <w:r>
        <w:rPr>
          <w:rFonts w:hint="eastAsia"/>
          <w:szCs w:val="21"/>
        </w:rPr>
        <w:t>学位论文及报告：作者</w:t>
      </w:r>
      <w:r>
        <w:rPr>
          <w:rFonts w:hint="eastAsia"/>
          <w:szCs w:val="21"/>
        </w:rPr>
        <w:t>.</w:t>
      </w:r>
      <w:r>
        <w:rPr>
          <w:rFonts w:hint="eastAsia"/>
          <w:szCs w:val="21"/>
        </w:rPr>
        <w:t>题名</w:t>
      </w:r>
      <w:r>
        <w:rPr>
          <w:rFonts w:hint="eastAsia"/>
          <w:szCs w:val="21"/>
        </w:rPr>
        <w:t>.</w:t>
      </w:r>
      <w:r>
        <w:rPr>
          <w:rFonts w:hint="eastAsia"/>
          <w:szCs w:val="21"/>
        </w:rPr>
        <w:t>保存地点：保存单位，年份</w:t>
      </w:r>
      <w:r>
        <w:rPr>
          <w:rFonts w:hint="eastAsia"/>
          <w:szCs w:val="21"/>
        </w:rPr>
        <w:t>.</w:t>
      </w:r>
    </w:p>
    <w:p w:rsidR="00030ADA" w:rsidRDefault="00030ADA" w:rsidP="006E6B18">
      <w:pPr>
        <w:numPr>
          <w:ilvl w:val="0"/>
          <w:numId w:val="3"/>
        </w:numPr>
        <w:spacing w:line="360" w:lineRule="auto"/>
      </w:pPr>
      <w:r>
        <w:rPr>
          <w:rFonts w:hint="eastAsia"/>
          <w:szCs w:val="21"/>
        </w:rPr>
        <w:t>国际、国家标准：标准代码及编号</w:t>
      </w:r>
      <w:r>
        <w:rPr>
          <w:rFonts w:ascii="宋体" w:hAnsi="宋体"/>
          <w:szCs w:val="21"/>
        </w:rPr>
        <w:t>—</w:t>
      </w:r>
      <w:r>
        <w:rPr>
          <w:rFonts w:ascii="宋体" w:hAnsi="宋体" w:hint="eastAsia"/>
          <w:szCs w:val="21"/>
        </w:rPr>
        <w:t>发布年，标准名称.</w:t>
      </w:r>
    </w:p>
    <w:p w:rsidR="00030ADA" w:rsidRDefault="00030ADA" w:rsidP="006E6B18">
      <w:pPr>
        <w:widowControl/>
        <w:spacing w:line="360" w:lineRule="auto"/>
        <w:jc w:val="left"/>
      </w:pPr>
      <w:r>
        <w:br w:type="page"/>
      </w:r>
    </w:p>
    <w:p w:rsidR="00030ADA" w:rsidRDefault="00030ADA" w:rsidP="006E6B18">
      <w:pPr>
        <w:adjustRightInd w:val="0"/>
        <w:snapToGrid w:val="0"/>
        <w:spacing w:line="360" w:lineRule="auto"/>
        <w:jc w:val="center"/>
        <w:rPr>
          <w:rFonts w:eastAsia="黑体"/>
          <w:sz w:val="44"/>
        </w:rPr>
      </w:pPr>
      <w:r>
        <w:rPr>
          <w:rFonts w:eastAsia="黑体" w:hint="eastAsia"/>
          <w:sz w:val="44"/>
        </w:rPr>
        <w:lastRenderedPageBreak/>
        <w:t>附录二：论文题目</w:t>
      </w:r>
    </w:p>
    <w:p w:rsidR="00030ADA" w:rsidRDefault="00030ADA" w:rsidP="006E6B18">
      <w:pPr>
        <w:adjustRightInd w:val="0"/>
        <w:snapToGrid w:val="0"/>
        <w:spacing w:line="360" w:lineRule="auto"/>
        <w:jc w:val="center"/>
        <w:rPr>
          <w:rFonts w:ascii="楷体_GB2312" w:eastAsia="楷体_GB2312"/>
          <w:sz w:val="28"/>
        </w:rPr>
      </w:pPr>
      <w:r>
        <w:rPr>
          <w:rFonts w:ascii="楷体_GB2312" w:eastAsia="楷体_GB2312" w:hint="eastAsia"/>
          <w:sz w:val="28"/>
        </w:rPr>
        <w:t>第一作者</w:t>
      </w:r>
      <w:r>
        <w:rPr>
          <w:rFonts w:ascii="楷体_GB2312" w:eastAsia="楷体_GB2312" w:hint="eastAsia"/>
          <w:sz w:val="28"/>
          <w:vertAlign w:val="superscript"/>
        </w:rPr>
        <w:t>1</w:t>
      </w:r>
      <w:r>
        <w:rPr>
          <w:rFonts w:ascii="楷体_GB2312" w:eastAsia="楷体_GB2312" w:hint="eastAsia"/>
          <w:sz w:val="28"/>
        </w:rPr>
        <w:t>，第二作者</w:t>
      </w:r>
      <w:r>
        <w:rPr>
          <w:rFonts w:ascii="楷体_GB2312" w:eastAsia="楷体_GB2312" w:hint="eastAsia"/>
          <w:sz w:val="28"/>
          <w:vertAlign w:val="superscript"/>
        </w:rPr>
        <w:t>2</w:t>
      </w:r>
    </w:p>
    <w:p w:rsidR="00030ADA" w:rsidRDefault="00030ADA" w:rsidP="006E6B18">
      <w:pPr>
        <w:pStyle w:val="ab"/>
        <w:adjustRightInd w:val="0"/>
        <w:snapToGrid w:val="0"/>
        <w:spacing w:line="360" w:lineRule="auto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/>
          <w:sz w:val="18"/>
          <w:szCs w:val="18"/>
        </w:rPr>
        <w:t>(</w:t>
      </w:r>
      <w:r>
        <w:rPr>
          <w:rFonts w:ascii="宋体" w:eastAsia="宋体" w:hAnsi="宋体" w:hint="eastAsia"/>
          <w:sz w:val="18"/>
          <w:szCs w:val="18"/>
        </w:rPr>
        <w:t>1.XXXX大学XXXXXXXXXXXXX；江苏 南京；2100XX；</w:t>
      </w:r>
    </w:p>
    <w:p w:rsidR="00030ADA" w:rsidRDefault="00030ADA" w:rsidP="006E6B18">
      <w:pPr>
        <w:pStyle w:val="ab"/>
        <w:adjustRightInd w:val="0"/>
        <w:snapToGrid w:val="0"/>
        <w:spacing w:line="360" w:lineRule="auto"/>
        <w:rPr>
          <w:rFonts w:ascii="宋体" w:eastAsia="宋体" w:hAnsi="宋体"/>
          <w:sz w:val="18"/>
          <w:szCs w:val="18"/>
        </w:rPr>
      </w:pPr>
      <w:r>
        <w:rPr>
          <w:rFonts w:ascii="宋体" w:eastAsia="宋体" w:hAnsi="宋体" w:hint="eastAsia"/>
          <w:sz w:val="18"/>
          <w:szCs w:val="18"/>
        </w:rPr>
        <w:t xml:space="preserve"> 2.XXXX大学XXXXXXXXXXXXX；江苏 南京； 2100XX</w:t>
      </w:r>
      <w:r>
        <w:rPr>
          <w:rFonts w:ascii="宋体" w:eastAsia="宋体" w:hAnsi="宋体"/>
          <w:sz w:val="18"/>
          <w:szCs w:val="18"/>
        </w:rPr>
        <w:t>)</w:t>
      </w:r>
    </w:p>
    <w:p w:rsidR="00030ADA" w:rsidRDefault="00030ADA" w:rsidP="006E6B18">
      <w:pPr>
        <w:adjustRightInd w:val="0"/>
        <w:snapToGrid w:val="0"/>
        <w:spacing w:beforeLines="50" w:before="156" w:line="360" w:lineRule="auto"/>
        <w:ind w:rightChars="218" w:right="458" w:firstLineChars="150" w:firstLine="315"/>
      </w:pPr>
      <w:r>
        <w:rPr>
          <w:rFonts w:eastAsia="黑体" w:hint="eastAsia"/>
        </w:rPr>
        <w:t>摘　要</w:t>
      </w:r>
      <w:r>
        <w:rPr>
          <w:rFonts w:eastAsia="黑体"/>
        </w:rPr>
        <w:t>:</w:t>
      </w:r>
      <w:r>
        <w:rPr>
          <w:rFonts w:eastAsia="黑体" w:hint="eastAsia"/>
        </w:rPr>
        <w:t xml:space="preserve"> </w:t>
      </w:r>
      <w:r>
        <w:rPr>
          <w:rFonts w:eastAsia="楷体_GB2312" w:hint="eastAsia"/>
        </w:rPr>
        <w:t>摘要格式</w:t>
      </w:r>
      <w:r>
        <w:rPr>
          <w:rFonts w:eastAsia="楷体_GB2312"/>
        </w:rPr>
        <w:t>……</w:t>
      </w:r>
    </w:p>
    <w:p w:rsidR="00030ADA" w:rsidRDefault="00030ADA" w:rsidP="006E6B18">
      <w:pPr>
        <w:adjustRightInd w:val="0"/>
        <w:snapToGrid w:val="0"/>
        <w:spacing w:before="50" w:line="360" w:lineRule="auto"/>
        <w:ind w:firstLineChars="150" w:firstLine="315"/>
        <w:rPr>
          <w:rFonts w:eastAsia="楷体_GB2312"/>
        </w:rPr>
      </w:pPr>
      <w:r>
        <w:rPr>
          <w:rFonts w:eastAsia="黑体" w:hint="eastAsia"/>
        </w:rPr>
        <w:t>关键词</w:t>
      </w:r>
      <w:r>
        <w:rPr>
          <w:rFonts w:eastAsia="黑体"/>
        </w:rPr>
        <w:t>:</w:t>
      </w:r>
      <w:r>
        <w:rPr>
          <w:rFonts w:eastAsia="楷体_GB2312" w:hint="eastAsia"/>
        </w:rPr>
        <w:t xml:space="preserve"> </w:t>
      </w:r>
      <w:r>
        <w:rPr>
          <w:rFonts w:eastAsia="楷体_GB2312" w:hint="eastAsia"/>
        </w:rPr>
        <w:t>网格关键字格式</w:t>
      </w:r>
      <w:r>
        <w:rPr>
          <w:rFonts w:eastAsia="楷体_GB2312"/>
        </w:rPr>
        <w:t>……</w:t>
      </w:r>
    </w:p>
    <w:p w:rsidR="00030ADA" w:rsidRDefault="00030ADA" w:rsidP="006E6B18">
      <w:pPr>
        <w:adjustRightInd w:val="0"/>
        <w:snapToGrid w:val="0"/>
        <w:spacing w:before="50" w:line="360" w:lineRule="auto"/>
        <w:ind w:firstLineChars="399" w:firstLine="838"/>
        <w:rPr>
          <w:rFonts w:eastAsia="楷体_GB2312"/>
        </w:rPr>
      </w:pPr>
    </w:p>
    <w:p w:rsidR="00030ADA" w:rsidRDefault="00030ADA" w:rsidP="006E6B18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  <w:proofErr w:type="gramStart"/>
      <w:r>
        <w:rPr>
          <w:rFonts w:ascii="Arial" w:hAnsi="Arial" w:cs="Arial" w:hint="eastAsia"/>
          <w:b/>
          <w:sz w:val="32"/>
          <w:szCs w:val="32"/>
        </w:rPr>
        <w:t>title</w:t>
      </w:r>
      <w:proofErr w:type="gramEnd"/>
    </w:p>
    <w:p w:rsidR="00030ADA" w:rsidRDefault="00030ADA" w:rsidP="006E6B18">
      <w:pPr>
        <w:spacing w:line="360" w:lineRule="auto"/>
        <w:jc w:val="center"/>
        <w:rPr>
          <w:rFonts w:eastAsia="楷体_GB2312"/>
          <w:bCs/>
          <w:i/>
          <w:sz w:val="28"/>
          <w:szCs w:val="28"/>
          <w:vertAlign w:val="superscript"/>
        </w:rPr>
      </w:pPr>
      <w:r>
        <w:rPr>
          <w:rFonts w:eastAsia="楷体_GB2312"/>
          <w:bCs/>
          <w:i/>
          <w:iCs/>
          <w:sz w:val="28"/>
          <w:szCs w:val="28"/>
        </w:rPr>
        <w:t>XXXX</w:t>
      </w:r>
      <w:r>
        <w:rPr>
          <w:rFonts w:eastAsia="楷体_GB2312"/>
          <w:bCs/>
          <w:i/>
          <w:sz w:val="28"/>
          <w:szCs w:val="28"/>
          <w:vertAlign w:val="superscript"/>
        </w:rPr>
        <w:t>1</w:t>
      </w:r>
      <w:r>
        <w:rPr>
          <w:rFonts w:eastAsia="楷体_GB2312"/>
          <w:bCs/>
          <w:i/>
          <w:iCs/>
          <w:sz w:val="28"/>
          <w:szCs w:val="28"/>
        </w:rPr>
        <w:t>, XXXXX</w:t>
      </w:r>
      <w:r>
        <w:rPr>
          <w:rFonts w:eastAsia="楷体_GB2312"/>
          <w:bCs/>
          <w:i/>
          <w:sz w:val="28"/>
          <w:szCs w:val="28"/>
          <w:vertAlign w:val="superscript"/>
        </w:rPr>
        <w:t>2</w:t>
      </w:r>
    </w:p>
    <w:p w:rsidR="00030ADA" w:rsidRDefault="00030ADA" w:rsidP="006E6B18">
      <w:pPr>
        <w:spacing w:line="360" w:lineRule="auto"/>
        <w:jc w:val="center"/>
        <w:rPr>
          <w:bCs/>
          <w:sz w:val="18"/>
          <w:szCs w:val="18"/>
        </w:rPr>
      </w:pPr>
      <w:r>
        <w:rPr>
          <w:bCs/>
          <w:sz w:val="18"/>
          <w:szCs w:val="18"/>
        </w:rPr>
        <w:t>(1.XXXXXXXXXXXXXXX</w:t>
      </w:r>
      <w:r>
        <w:rPr>
          <w:bCs/>
          <w:sz w:val="18"/>
          <w:szCs w:val="18"/>
        </w:rPr>
        <w:t>；</w:t>
      </w:r>
      <w:r>
        <w:rPr>
          <w:bCs/>
          <w:sz w:val="18"/>
          <w:szCs w:val="18"/>
        </w:rPr>
        <w:t xml:space="preserve"> Nanjing China</w:t>
      </w:r>
      <w:r>
        <w:rPr>
          <w:bCs/>
          <w:sz w:val="18"/>
          <w:szCs w:val="18"/>
        </w:rPr>
        <w:t>；</w:t>
      </w:r>
      <w:r>
        <w:rPr>
          <w:bCs/>
          <w:sz w:val="18"/>
          <w:szCs w:val="18"/>
        </w:rPr>
        <w:t>2100</w:t>
      </w:r>
      <w:r>
        <w:rPr>
          <w:rFonts w:hint="eastAsia"/>
          <w:bCs/>
          <w:sz w:val="18"/>
          <w:szCs w:val="18"/>
        </w:rPr>
        <w:t>XX</w:t>
      </w:r>
      <w:r>
        <w:rPr>
          <w:bCs/>
          <w:sz w:val="18"/>
          <w:szCs w:val="18"/>
        </w:rPr>
        <w:t>；</w:t>
      </w:r>
    </w:p>
    <w:p w:rsidR="00030ADA" w:rsidRDefault="00030ADA" w:rsidP="006E6B18">
      <w:pPr>
        <w:spacing w:line="360" w:lineRule="auto"/>
        <w:jc w:val="center"/>
        <w:rPr>
          <w:bCs/>
          <w:color w:val="FF0000"/>
          <w:sz w:val="18"/>
          <w:szCs w:val="18"/>
        </w:rPr>
      </w:pPr>
      <w:r>
        <w:rPr>
          <w:bCs/>
          <w:sz w:val="18"/>
          <w:szCs w:val="18"/>
        </w:rPr>
        <w:t>2.XXXXXXXXXXXXXXX</w:t>
      </w:r>
      <w:r>
        <w:rPr>
          <w:bCs/>
          <w:sz w:val="18"/>
          <w:szCs w:val="18"/>
        </w:rPr>
        <w:t>；</w:t>
      </w:r>
      <w:r>
        <w:rPr>
          <w:bCs/>
          <w:sz w:val="18"/>
          <w:szCs w:val="18"/>
        </w:rPr>
        <w:t xml:space="preserve"> Nanjing China</w:t>
      </w:r>
      <w:r>
        <w:rPr>
          <w:bCs/>
          <w:sz w:val="18"/>
          <w:szCs w:val="18"/>
        </w:rPr>
        <w:t>；</w:t>
      </w:r>
      <w:r>
        <w:rPr>
          <w:bCs/>
          <w:sz w:val="18"/>
          <w:szCs w:val="18"/>
        </w:rPr>
        <w:t>2100</w:t>
      </w:r>
      <w:r>
        <w:rPr>
          <w:rFonts w:hint="eastAsia"/>
          <w:bCs/>
          <w:sz w:val="18"/>
          <w:szCs w:val="18"/>
        </w:rPr>
        <w:t>XX</w:t>
      </w:r>
      <w:r>
        <w:rPr>
          <w:bCs/>
          <w:sz w:val="18"/>
          <w:szCs w:val="18"/>
        </w:rPr>
        <w:t>)</w:t>
      </w:r>
    </w:p>
    <w:p w:rsidR="00030ADA" w:rsidRDefault="00030ADA" w:rsidP="006E6B18">
      <w:pPr>
        <w:spacing w:line="360" w:lineRule="auto"/>
        <w:ind w:firstLineChars="196" w:firstLine="413"/>
        <w:rPr>
          <w:szCs w:val="21"/>
        </w:rPr>
      </w:pPr>
      <w:r>
        <w:rPr>
          <w:rFonts w:ascii="Arial" w:hAnsi="Arial" w:cs="Arial"/>
          <w:b/>
          <w:szCs w:val="21"/>
        </w:rPr>
        <w:t>Abstract</w:t>
      </w:r>
      <w:r>
        <w:rPr>
          <w:rFonts w:ascii="Arial" w:hAnsi="Arial" w:cs="Arial" w:hint="eastAsia"/>
          <w:szCs w:val="21"/>
        </w:rPr>
        <w:t>:</w:t>
      </w:r>
      <w:r>
        <w:rPr>
          <w:rFonts w:ascii="Arial" w:hAnsi="Arial" w:cs="Arial" w:hint="eastAsia"/>
          <w:b/>
          <w:szCs w:val="21"/>
        </w:rPr>
        <w:t xml:space="preserve"> </w:t>
      </w:r>
      <w:r>
        <w:rPr>
          <w:rFonts w:hint="eastAsia"/>
          <w:szCs w:val="21"/>
        </w:rPr>
        <w:t xml:space="preserve">abstract style </w:t>
      </w:r>
      <w:r>
        <w:rPr>
          <w:szCs w:val="21"/>
        </w:rPr>
        <w:t>……</w:t>
      </w:r>
    </w:p>
    <w:p w:rsidR="00030ADA" w:rsidRDefault="00030ADA" w:rsidP="006E6B18">
      <w:pPr>
        <w:spacing w:line="360" w:lineRule="auto"/>
        <w:ind w:firstLineChars="196" w:firstLine="413"/>
        <w:rPr>
          <w:szCs w:val="21"/>
        </w:rPr>
      </w:pPr>
      <w:r>
        <w:rPr>
          <w:rFonts w:ascii="Arial" w:hAnsi="Arial" w:cs="Arial"/>
          <w:b/>
          <w:szCs w:val="21"/>
        </w:rPr>
        <w:t>K</w:t>
      </w:r>
      <w:r>
        <w:rPr>
          <w:rFonts w:ascii="Arial" w:hAnsi="Arial" w:cs="Arial" w:hint="eastAsia"/>
          <w:b/>
          <w:szCs w:val="21"/>
        </w:rPr>
        <w:t>ey words</w:t>
      </w:r>
      <w:r>
        <w:rPr>
          <w:rFonts w:hint="eastAsia"/>
          <w:szCs w:val="21"/>
        </w:rPr>
        <w:t xml:space="preserve">: key word style </w:t>
      </w:r>
      <w:r>
        <w:rPr>
          <w:szCs w:val="21"/>
        </w:rPr>
        <w:t>……</w:t>
      </w:r>
    </w:p>
    <w:p w:rsidR="00030ADA" w:rsidRDefault="00030ADA" w:rsidP="006E6B18">
      <w:pPr>
        <w:adjustRightInd w:val="0"/>
        <w:snapToGrid w:val="0"/>
        <w:spacing w:before="50" w:line="360" w:lineRule="auto"/>
      </w:pPr>
    </w:p>
    <w:p w:rsidR="00030ADA" w:rsidRDefault="00030ADA" w:rsidP="006E6B18">
      <w:pPr>
        <w:adjustRightInd w:val="0"/>
        <w:snapToGrid w:val="0"/>
        <w:spacing w:line="360" w:lineRule="auto"/>
        <w:ind w:firstLineChars="200" w:firstLine="420"/>
      </w:pPr>
      <w:r>
        <w:rPr>
          <w:rFonts w:hint="eastAsia"/>
        </w:rPr>
        <w:t>“中间件”一词常用来描述一类范围很广的软件产品。概括地说，</w:t>
      </w:r>
      <w:proofErr w:type="gramStart"/>
      <w:r>
        <w:rPr>
          <w:rFonts w:hint="eastAsia"/>
        </w:rPr>
        <w:t>中间件指位于</w:t>
      </w:r>
      <w:proofErr w:type="gramEnd"/>
      <w:r>
        <w:rPr>
          <w:rFonts w:hint="eastAsia"/>
        </w:rPr>
        <w:t>操作系统</w:t>
      </w:r>
      <w:r>
        <w:rPr>
          <w:rFonts w:hint="eastAsia"/>
        </w:rPr>
        <w:t>(</w:t>
      </w:r>
      <w:r>
        <w:rPr>
          <w:rFonts w:hint="eastAsia"/>
        </w:rPr>
        <w:t>包括基本通信协议</w:t>
      </w:r>
      <w:r>
        <w:rPr>
          <w:rFonts w:hint="eastAsia"/>
        </w:rPr>
        <w:t>)</w:t>
      </w:r>
      <w:r>
        <w:rPr>
          <w:rFonts w:hint="eastAsia"/>
        </w:rPr>
        <w:t>和通过网络交互的分布式应用组件之间特殊的软件层</w:t>
      </w:r>
      <w:r>
        <w:rPr>
          <w:rFonts w:hint="eastAsia"/>
          <w:vertAlign w:val="superscript"/>
        </w:rPr>
        <w:t>[1]</w:t>
      </w:r>
      <w:r>
        <w:rPr>
          <w:rFonts w:hint="eastAsia"/>
        </w:rPr>
        <w:t>(</w:t>
      </w:r>
      <w:r>
        <w:rPr>
          <w:rFonts w:hint="eastAsia"/>
        </w:rPr>
        <w:t>图</w:t>
      </w:r>
      <w:r>
        <w:rPr>
          <w:rFonts w:hint="eastAsia"/>
        </w:rPr>
        <w:t>1)</w:t>
      </w:r>
      <w:r>
        <w:rPr>
          <w:rFonts w:hint="eastAsia"/>
        </w:rPr>
        <w:t>，该软件层简化了分布的软件模块之间的交互过程。随着企业的合并、重组以及电子商务的兴起，计算系统的异构性特征日益突出，而同时集成的要求也越来越迫切</w:t>
      </w:r>
      <w:r>
        <w:rPr>
          <w:rFonts w:hint="eastAsia"/>
          <w:vertAlign w:val="superscript"/>
        </w:rPr>
        <w:t>[2]</w:t>
      </w:r>
      <w:r>
        <w:rPr>
          <w:rFonts w:hint="eastAsia"/>
        </w:rPr>
        <w:t>。</w:t>
      </w:r>
    </w:p>
    <w:p w:rsidR="00030ADA" w:rsidRDefault="00030ADA" w:rsidP="006E6B18">
      <w:pPr>
        <w:adjustRightInd w:val="0"/>
        <w:snapToGrid w:val="0"/>
        <w:spacing w:line="360" w:lineRule="auto"/>
        <w:ind w:firstLineChars="200" w:firstLine="420"/>
      </w:pPr>
      <w:r>
        <w:rPr>
          <w:rFonts w:hint="eastAsia"/>
        </w:rPr>
        <w:t>．．．．．．．．．</w:t>
      </w:r>
    </w:p>
    <w:p w:rsidR="00030ADA" w:rsidRDefault="00030ADA" w:rsidP="006E6B18">
      <w:pPr>
        <w:pStyle w:val="1"/>
        <w:spacing w:line="360" w:lineRule="auto"/>
        <w:rPr>
          <w:rFonts w:eastAsia="黑体"/>
          <w:b w:val="0"/>
          <w:sz w:val="28"/>
          <w:szCs w:val="28"/>
        </w:rPr>
      </w:pPr>
      <w:proofErr w:type="spellStart"/>
      <w:r>
        <w:rPr>
          <w:rFonts w:eastAsia="黑体" w:hint="eastAsia"/>
          <w:b w:val="0"/>
          <w:sz w:val="28"/>
          <w:szCs w:val="28"/>
        </w:rPr>
        <w:t>一级标题</w:t>
      </w:r>
      <w:proofErr w:type="spellEnd"/>
    </w:p>
    <w:p w:rsidR="00030ADA" w:rsidRDefault="00030ADA" w:rsidP="006E6B18">
      <w:pPr>
        <w:adjustRightInd w:val="0"/>
        <w:snapToGrid w:val="0"/>
        <w:spacing w:line="360" w:lineRule="auto"/>
        <w:ind w:firstLineChars="200" w:firstLine="420"/>
      </w:pPr>
      <w:r>
        <w:rPr>
          <w:rFonts w:hint="eastAsia"/>
        </w:rPr>
        <w:t>几乎每一种应用程序、编程语言、操作系统、硬件都可能成为集成的目标，其中会用到中间件或某种类似的东西。中间件已成为构建现代分布式应用、集成系统的一种不可或缺的成分，可以说，中间件无处不在。以下是几种典型的中间</w:t>
      </w:r>
      <w:proofErr w:type="gramStart"/>
      <w:r>
        <w:rPr>
          <w:rFonts w:hint="eastAsia"/>
        </w:rPr>
        <w:t>件应用</w:t>
      </w:r>
      <w:proofErr w:type="gramEnd"/>
      <w:r>
        <w:rPr>
          <w:rFonts w:hint="eastAsia"/>
        </w:rPr>
        <w:t>领域。</w:t>
      </w:r>
    </w:p>
    <w:p w:rsidR="00030ADA" w:rsidRDefault="00030ADA" w:rsidP="006E6B18">
      <w:pPr>
        <w:adjustRightInd w:val="0"/>
        <w:snapToGrid w:val="0"/>
        <w:spacing w:line="360" w:lineRule="auto"/>
        <w:ind w:firstLineChars="200" w:firstLine="420"/>
      </w:pPr>
      <w:r>
        <w:rPr>
          <w:rFonts w:hint="eastAsia"/>
        </w:rPr>
        <w:t>．．．．．．．．．．．．</w:t>
      </w:r>
    </w:p>
    <w:p w:rsidR="00030ADA" w:rsidRDefault="00030ADA" w:rsidP="006E6B18">
      <w:pPr>
        <w:pStyle w:val="1"/>
        <w:spacing w:line="360" w:lineRule="auto"/>
        <w:rPr>
          <w:rFonts w:eastAsia="黑体"/>
          <w:b w:val="0"/>
          <w:sz w:val="28"/>
          <w:szCs w:val="28"/>
        </w:rPr>
      </w:pPr>
      <w:proofErr w:type="spellStart"/>
      <w:r>
        <w:rPr>
          <w:rFonts w:eastAsia="黑体" w:hint="eastAsia"/>
          <w:b w:val="0"/>
          <w:sz w:val="28"/>
          <w:szCs w:val="28"/>
        </w:rPr>
        <w:t>一级标题</w:t>
      </w:r>
      <w:proofErr w:type="spellEnd"/>
    </w:p>
    <w:p w:rsidR="00030ADA" w:rsidRDefault="00030ADA" w:rsidP="006E6B18">
      <w:pPr>
        <w:adjustRightInd w:val="0"/>
        <w:snapToGrid w:val="0"/>
        <w:spacing w:line="360" w:lineRule="auto"/>
        <w:ind w:firstLineChars="200" w:firstLine="420"/>
      </w:pPr>
      <w:r>
        <w:rPr>
          <w:rFonts w:hint="eastAsia"/>
        </w:rPr>
        <w:t>最早的中间件产品之一产生于</w:t>
      </w:r>
      <w:r>
        <w:rPr>
          <w:rFonts w:hint="eastAsia"/>
        </w:rPr>
        <w:t>20</w:t>
      </w:r>
      <w:r>
        <w:rPr>
          <w:rFonts w:hint="eastAsia"/>
        </w:rPr>
        <w:t>世纪</w:t>
      </w:r>
      <w:r>
        <w:rPr>
          <w:rFonts w:hint="eastAsia"/>
        </w:rPr>
        <w:t>80</w:t>
      </w:r>
      <w:r>
        <w:rPr>
          <w:rFonts w:hint="eastAsia"/>
        </w:rPr>
        <w:t>年代早期，</w:t>
      </w:r>
      <w:r>
        <w:rPr>
          <w:rFonts w:hint="eastAsia"/>
        </w:rPr>
        <w:t>SUN</w:t>
      </w:r>
      <w:r>
        <w:rPr>
          <w:rFonts w:hint="eastAsia"/>
        </w:rPr>
        <w:t>公司开发的作为其开放网络计算体系结构一部</w:t>
      </w:r>
      <w:r>
        <w:rPr>
          <w:rFonts w:hint="eastAsia"/>
        </w:rPr>
        <w:lastRenderedPageBreak/>
        <w:t>分的远程过程调用</w:t>
      </w:r>
      <w:r>
        <w:rPr>
          <w:rFonts w:hint="eastAsia"/>
        </w:rPr>
        <w:t>(Remote Procedure Call</w:t>
      </w:r>
      <w:r>
        <w:rPr>
          <w:rFonts w:hint="eastAsia"/>
        </w:rPr>
        <w:t>，</w:t>
      </w:r>
      <w:r>
        <w:rPr>
          <w:rFonts w:hint="eastAsia"/>
        </w:rPr>
        <w:t>RPC)</w:t>
      </w:r>
      <w:r>
        <w:rPr>
          <w:rFonts w:hint="eastAsia"/>
        </w:rPr>
        <w:t>系统。</w:t>
      </w:r>
    </w:p>
    <w:p w:rsidR="00030ADA" w:rsidRDefault="00030ADA" w:rsidP="006E6B18">
      <w:pPr>
        <w:adjustRightInd w:val="0"/>
        <w:snapToGrid w:val="0"/>
        <w:spacing w:line="360" w:lineRule="auto"/>
        <w:ind w:firstLineChars="200" w:firstLine="420"/>
      </w:pPr>
      <w:r>
        <w:rPr>
          <w:rFonts w:hint="eastAsia"/>
        </w:rPr>
        <w:t>．．．．．．．．．</w:t>
      </w:r>
    </w:p>
    <w:p w:rsidR="00030ADA" w:rsidRDefault="00030ADA" w:rsidP="006E6B18">
      <w:pPr>
        <w:pStyle w:val="2"/>
        <w:spacing w:line="360" w:lineRule="auto"/>
        <w:rPr>
          <w:rFonts w:ascii="Times New Roman" w:hAnsi="Times New Roman"/>
          <w:b w:val="0"/>
          <w:sz w:val="21"/>
          <w:szCs w:val="21"/>
        </w:rPr>
      </w:pPr>
      <w:proofErr w:type="spellStart"/>
      <w:r>
        <w:rPr>
          <w:rFonts w:ascii="Times New Roman" w:hAnsi="Times New Roman" w:hint="eastAsia"/>
          <w:b w:val="0"/>
          <w:sz w:val="21"/>
          <w:szCs w:val="21"/>
        </w:rPr>
        <w:t>二级标题</w:t>
      </w:r>
      <w:proofErr w:type="spellEnd"/>
    </w:p>
    <w:p w:rsidR="00030ADA" w:rsidRDefault="00030ADA" w:rsidP="006E6B18">
      <w:pPr>
        <w:adjustRightInd w:val="0"/>
        <w:snapToGrid w:val="0"/>
        <w:spacing w:line="360" w:lineRule="auto"/>
        <w:ind w:firstLineChars="200" w:firstLine="420"/>
      </w:pPr>
      <w:r>
        <w:rPr>
          <w:rFonts w:hint="eastAsia"/>
        </w:rPr>
        <w:t>一次典型的</w:t>
      </w:r>
      <w:r>
        <w:rPr>
          <w:rFonts w:hint="eastAsia"/>
        </w:rPr>
        <w:t>RPC</w:t>
      </w:r>
      <w:r>
        <w:rPr>
          <w:rFonts w:hint="eastAsia"/>
        </w:rPr>
        <w:t>调用过程如下：客户端发起调用请求，客户端的桩</w:t>
      </w:r>
      <w:r>
        <w:rPr>
          <w:rFonts w:hint="eastAsia"/>
        </w:rPr>
        <w:t>(stub)</w:t>
      </w:r>
      <w:r>
        <w:rPr>
          <w:rFonts w:hint="eastAsia"/>
        </w:rPr>
        <w:t>把请求和参数编码，通过网络发送到服务器；服务器端的构架</w:t>
      </w:r>
      <w:r>
        <w:rPr>
          <w:rFonts w:hint="eastAsia"/>
        </w:rPr>
        <w:t>(skeleton)</w:t>
      </w:r>
      <w:r>
        <w:rPr>
          <w:rFonts w:hint="eastAsia"/>
        </w:rPr>
        <w:t>对消息解码，调用相应的过程并将结果通过相反的路径返回调用方。</w:t>
      </w:r>
    </w:p>
    <w:p w:rsidR="00030ADA" w:rsidRDefault="00030ADA" w:rsidP="006E6B18">
      <w:pPr>
        <w:adjustRightInd w:val="0"/>
        <w:snapToGrid w:val="0"/>
        <w:spacing w:line="360" w:lineRule="auto"/>
        <w:ind w:firstLineChars="200" w:firstLine="420"/>
      </w:pPr>
      <w:r>
        <w:rPr>
          <w:rFonts w:hint="eastAsia"/>
        </w:rPr>
        <w:t>．．．．．．．．．．</w:t>
      </w:r>
    </w:p>
    <w:p w:rsidR="00030ADA" w:rsidRDefault="00030ADA" w:rsidP="006E6B18">
      <w:pPr>
        <w:pStyle w:val="3"/>
        <w:spacing w:line="360" w:lineRule="auto"/>
        <w:rPr>
          <w:rFonts w:ascii="楷体_GB2312" w:eastAsia="楷体_GB2312" w:hAnsi="宋体"/>
          <w:sz w:val="21"/>
          <w:szCs w:val="21"/>
        </w:rPr>
      </w:pPr>
      <w:proofErr w:type="spellStart"/>
      <w:r>
        <w:rPr>
          <w:rFonts w:ascii="楷体_GB2312" w:eastAsia="楷体_GB2312" w:hAnsi="宋体" w:hint="eastAsia"/>
          <w:sz w:val="21"/>
          <w:szCs w:val="21"/>
        </w:rPr>
        <w:t>三级标题</w:t>
      </w:r>
      <w:proofErr w:type="spellEnd"/>
    </w:p>
    <w:p w:rsidR="00030ADA" w:rsidRDefault="00030ADA" w:rsidP="006E6B18">
      <w:pPr>
        <w:adjustRightInd w:val="0"/>
        <w:snapToGrid w:val="0"/>
        <w:spacing w:line="360" w:lineRule="auto"/>
        <w:ind w:firstLineChars="250" w:firstLine="525"/>
      </w:pPr>
      <w:r>
        <w:rPr>
          <w:rFonts w:hint="eastAsia"/>
        </w:rPr>
        <w:t>网格是新近出现的一种新的分布式计算概念。．．．．．．</w:t>
      </w:r>
    </w:p>
    <w:p w:rsidR="00030ADA" w:rsidRDefault="00030ADA" w:rsidP="006E6B18">
      <w:pPr>
        <w:adjustRightInd w:val="0"/>
        <w:snapToGrid w:val="0"/>
        <w:spacing w:line="360" w:lineRule="auto"/>
        <w:ind w:firstLineChars="200" w:firstLine="420"/>
      </w:pPr>
      <w:r>
        <w:rPr>
          <w:rFonts w:hint="eastAsia"/>
        </w:rPr>
        <w:t>(1)</w:t>
      </w:r>
      <w:r>
        <w:rPr>
          <w:rFonts w:hint="eastAsia"/>
        </w:rPr>
        <w:t>资源和用户属于不同的自治组织，．．．．．．</w:t>
      </w:r>
    </w:p>
    <w:p w:rsidR="00030ADA" w:rsidRDefault="00030ADA" w:rsidP="006E6B18">
      <w:pPr>
        <w:adjustRightInd w:val="0"/>
        <w:snapToGrid w:val="0"/>
        <w:spacing w:line="360" w:lineRule="auto"/>
        <w:ind w:firstLineChars="200" w:firstLine="420"/>
      </w:pPr>
      <w:r>
        <w:rPr>
          <w:rFonts w:hint="eastAsia"/>
        </w:rPr>
        <w:t>．．．．．．．．．</w:t>
      </w:r>
    </w:p>
    <w:p w:rsidR="00030ADA" w:rsidRDefault="00030ADA" w:rsidP="006E6B18">
      <w:pPr>
        <w:adjustRightInd w:val="0"/>
        <w:snapToGrid w:val="0"/>
        <w:spacing w:line="360" w:lineRule="auto"/>
        <w:ind w:firstLineChars="400" w:firstLine="840"/>
      </w:pPr>
      <w:r>
        <w:rPr>
          <w:rFonts w:hint="eastAsia"/>
        </w:rPr>
        <w:t>XXXXXX</w:t>
      </w:r>
      <w:r>
        <w:rPr>
          <w:rFonts w:hint="eastAsia"/>
        </w:rPr>
        <w:t>见表１</w:t>
      </w:r>
    </w:p>
    <w:p w:rsidR="00030ADA" w:rsidRDefault="00030ADA" w:rsidP="006E6B18">
      <w:pPr>
        <w:adjustRightInd w:val="0"/>
        <w:snapToGrid w:val="0"/>
        <w:spacing w:line="360" w:lineRule="auto"/>
        <w:jc w:val="center"/>
        <w:rPr>
          <w:szCs w:val="21"/>
        </w:rPr>
      </w:pPr>
      <w:r>
        <w:rPr>
          <w:rFonts w:eastAsia="黑体" w:hint="eastAsia"/>
          <w:szCs w:val="21"/>
        </w:rPr>
        <w:t>表</w:t>
      </w:r>
      <w:r>
        <w:rPr>
          <w:rFonts w:eastAsia="黑体" w:hint="eastAsia"/>
          <w:szCs w:val="21"/>
        </w:rPr>
        <w:t xml:space="preserve">1 </w:t>
      </w:r>
      <w:r>
        <w:rPr>
          <w:rFonts w:eastAsia="黑体" w:hint="eastAsia"/>
          <w:szCs w:val="21"/>
        </w:rPr>
        <w:t>表格格式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000000"/>
          <w:bottom w:val="single" w:sz="12" w:space="0" w:color="000000"/>
          <w:insideH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47"/>
        <w:gridCol w:w="1134"/>
        <w:gridCol w:w="1134"/>
        <w:gridCol w:w="1134"/>
        <w:gridCol w:w="1134"/>
        <w:gridCol w:w="1134"/>
        <w:gridCol w:w="1134"/>
      </w:tblGrid>
      <w:tr w:rsidR="00030ADA" w:rsidTr="00C41817">
        <w:trPr>
          <w:trHeight w:hRule="exact" w:val="598"/>
        </w:trPr>
        <w:tc>
          <w:tcPr>
            <w:tcW w:w="1247" w:type="dxa"/>
            <w:vAlign w:val="center"/>
          </w:tcPr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中间件技术</w:t>
            </w:r>
          </w:p>
        </w:tc>
        <w:tc>
          <w:tcPr>
            <w:tcW w:w="1134" w:type="dxa"/>
            <w:vAlign w:val="center"/>
          </w:tcPr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通信机制</w:t>
            </w:r>
          </w:p>
        </w:tc>
        <w:tc>
          <w:tcPr>
            <w:tcW w:w="1134" w:type="dxa"/>
            <w:vAlign w:val="center"/>
          </w:tcPr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编程模型</w:t>
            </w:r>
          </w:p>
        </w:tc>
        <w:tc>
          <w:tcPr>
            <w:tcW w:w="1134" w:type="dxa"/>
            <w:vAlign w:val="center"/>
          </w:tcPr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开发难度</w:t>
            </w:r>
          </w:p>
        </w:tc>
        <w:tc>
          <w:tcPr>
            <w:tcW w:w="1134" w:type="dxa"/>
            <w:vAlign w:val="center"/>
          </w:tcPr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扩展性</w:t>
            </w:r>
          </w:p>
        </w:tc>
        <w:tc>
          <w:tcPr>
            <w:tcW w:w="1134" w:type="dxa"/>
            <w:vAlign w:val="center"/>
          </w:tcPr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动态配置</w:t>
            </w:r>
          </w:p>
        </w:tc>
        <w:tc>
          <w:tcPr>
            <w:tcW w:w="1134" w:type="dxa"/>
            <w:vAlign w:val="center"/>
          </w:tcPr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proofErr w:type="spellStart"/>
            <w:r>
              <w:rPr>
                <w:rFonts w:hint="eastAsia"/>
                <w:sz w:val="18"/>
              </w:rPr>
              <w:t>QoS</w:t>
            </w:r>
            <w:proofErr w:type="spellEnd"/>
          </w:p>
        </w:tc>
      </w:tr>
      <w:tr w:rsidR="00030ADA">
        <w:trPr>
          <w:trHeight w:val="2805"/>
        </w:trPr>
        <w:tc>
          <w:tcPr>
            <w:tcW w:w="1247" w:type="dxa"/>
            <w:tcBorders>
              <w:bottom w:val="single" w:sz="12" w:space="0" w:color="000000"/>
            </w:tcBorders>
            <w:vAlign w:val="center"/>
          </w:tcPr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基于</w:t>
            </w:r>
            <w:r>
              <w:rPr>
                <w:rFonts w:hint="eastAsia"/>
                <w:sz w:val="18"/>
              </w:rPr>
              <w:t>RPC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面向对象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基于事件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事务处理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反射式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嵌入式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Web</w:t>
            </w:r>
            <w:r>
              <w:rPr>
                <w:rFonts w:hint="eastAsia"/>
                <w:sz w:val="18"/>
              </w:rPr>
              <w:t>服务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网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格</w:t>
            </w:r>
          </w:p>
        </w:tc>
        <w:tc>
          <w:tcPr>
            <w:tcW w:w="1134" w:type="dxa"/>
            <w:tcBorders>
              <w:bottom w:val="single" w:sz="12" w:space="0" w:color="000000"/>
            </w:tcBorders>
            <w:vAlign w:val="center"/>
          </w:tcPr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同步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同步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异步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同步</w:t>
            </w:r>
            <w:r>
              <w:rPr>
                <w:rFonts w:hint="eastAsia"/>
                <w:sz w:val="18"/>
              </w:rPr>
              <w:t>/</w:t>
            </w:r>
            <w:r>
              <w:rPr>
                <w:rFonts w:hint="eastAsia"/>
                <w:sz w:val="18"/>
              </w:rPr>
              <w:t>异步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—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—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同步</w:t>
            </w:r>
            <w:r>
              <w:rPr>
                <w:rFonts w:hint="eastAsia"/>
                <w:sz w:val="18"/>
              </w:rPr>
              <w:t>/</w:t>
            </w:r>
            <w:r>
              <w:rPr>
                <w:rFonts w:hint="eastAsia"/>
                <w:sz w:val="18"/>
              </w:rPr>
              <w:t>异步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同步</w:t>
            </w:r>
            <w:r>
              <w:rPr>
                <w:rFonts w:hint="eastAsia"/>
                <w:sz w:val="18"/>
              </w:rPr>
              <w:t>/</w:t>
            </w:r>
            <w:r>
              <w:rPr>
                <w:rFonts w:hint="eastAsia"/>
                <w:sz w:val="18"/>
              </w:rPr>
              <w:t>异步</w:t>
            </w:r>
          </w:p>
        </w:tc>
        <w:tc>
          <w:tcPr>
            <w:tcW w:w="1134" w:type="dxa"/>
            <w:tcBorders>
              <w:bottom w:val="single" w:sz="12" w:space="0" w:color="000000"/>
            </w:tcBorders>
            <w:vAlign w:val="center"/>
          </w:tcPr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面向过程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面向对象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面向事件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面向组件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—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—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均可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均可</w:t>
            </w:r>
          </w:p>
        </w:tc>
        <w:tc>
          <w:tcPr>
            <w:tcW w:w="1134" w:type="dxa"/>
            <w:tcBorders>
              <w:bottom w:val="single" w:sz="12" w:space="0" w:color="000000"/>
            </w:tcBorders>
            <w:vAlign w:val="center"/>
          </w:tcPr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较低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低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高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低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—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—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较高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低</w:t>
            </w:r>
          </w:p>
        </w:tc>
        <w:tc>
          <w:tcPr>
            <w:tcW w:w="1134" w:type="dxa"/>
            <w:tcBorders>
              <w:bottom w:val="single" w:sz="12" w:space="0" w:color="000000"/>
            </w:tcBorders>
            <w:vAlign w:val="center"/>
          </w:tcPr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弱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弱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较强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较强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—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—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强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强</w:t>
            </w:r>
          </w:p>
        </w:tc>
        <w:tc>
          <w:tcPr>
            <w:tcW w:w="1134" w:type="dxa"/>
            <w:tcBorders>
              <w:bottom w:val="single" w:sz="12" w:space="0" w:color="000000"/>
            </w:tcBorders>
            <w:vAlign w:val="center"/>
          </w:tcPr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不支持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不支持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不支持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不支持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支持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支持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不支持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支持</w:t>
            </w:r>
          </w:p>
        </w:tc>
        <w:tc>
          <w:tcPr>
            <w:tcW w:w="1134" w:type="dxa"/>
            <w:tcBorders>
              <w:bottom w:val="single" w:sz="12" w:space="0" w:color="000000"/>
            </w:tcBorders>
            <w:vAlign w:val="center"/>
          </w:tcPr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不支持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不支持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不支持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不支持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支持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支持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不支持</w:t>
            </w:r>
          </w:p>
          <w:p w:rsidR="00030ADA" w:rsidRDefault="00030ADA" w:rsidP="006E6B18">
            <w:pPr>
              <w:spacing w:line="360" w:lineRule="auto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支持</w:t>
            </w:r>
          </w:p>
        </w:tc>
      </w:tr>
    </w:tbl>
    <w:p w:rsidR="00030ADA" w:rsidRDefault="00030ADA" w:rsidP="006E6B18">
      <w:pPr>
        <w:spacing w:line="360" w:lineRule="auto"/>
        <w:ind w:firstLineChars="200" w:firstLine="360"/>
        <w:jc w:val="center"/>
        <w:rPr>
          <w:rFonts w:eastAsia="黑体"/>
          <w:sz w:val="18"/>
        </w:rPr>
      </w:pPr>
      <w:r>
        <w:rPr>
          <w:rFonts w:eastAsia="黑体"/>
          <w:sz w:val="18"/>
        </w:rPr>
        <w:br w:type="textWrapping" w:clear="all"/>
      </w:r>
    </w:p>
    <w:p w:rsidR="006E6B18" w:rsidRDefault="00030ADA" w:rsidP="006E6B18">
      <w:pPr>
        <w:spacing w:line="360" w:lineRule="auto"/>
        <w:ind w:firstLine="480"/>
      </w:pPr>
      <w:r>
        <w:rPr>
          <w:rFonts w:hint="eastAsia"/>
        </w:rPr>
        <w:t>本设计针对分布在不同城市分支企业</w:t>
      </w:r>
      <w:r>
        <w:t>、</w:t>
      </w:r>
      <w:r>
        <w:rPr>
          <w:rFonts w:hint="eastAsia"/>
        </w:rPr>
        <w:t>办事机构与总部及相互间频繁进行的传真通信的实际情况，设计一种可行的</w:t>
      </w:r>
      <w:r>
        <w:rPr>
          <w:rFonts w:hint="eastAsia"/>
        </w:rPr>
        <w:t>IP</w:t>
      </w:r>
      <w:r>
        <w:rPr>
          <w:rFonts w:hint="eastAsia"/>
        </w:rPr>
        <w:t>传真方案。</w:t>
      </w:r>
      <w:r>
        <w:rPr>
          <w:rFonts w:hint="eastAsia"/>
        </w:rPr>
        <w:t xml:space="preserve"> </w:t>
      </w:r>
      <w:r>
        <w:rPr>
          <w:rFonts w:hint="eastAsia"/>
        </w:rPr>
        <w:t>其系统框架如图</w:t>
      </w:r>
      <w:r>
        <w:rPr>
          <w:rFonts w:hint="eastAsia"/>
        </w:rPr>
        <w:t>1</w:t>
      </w:r>
      <w:r>
        <w:rPr>
          <w:rFonts w:hint="eastAsia"/>
        </w:rPr>
        <w:t>所示。</w:t>
      </w:r>
    </w:p>
    <w:p w:rsidR="00030ADA" w:rsidRDefault="00C75508" w:rsidP="006E6B18">
      <w:pPr>
        <w:adjustRightInd w:val="0"/>
        <w:snapToGrid w:val="0"/>
        <w:spacing w:line="360" w:lineRule="auto"/>
        <w:ind w:firstLineChars="200" w:firstLine="400"/>
      </w:pPr>
      <w:r>
        <w:rPr>
          <w:noProof/>
          <w:sz w:val="20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1167130</wp:posOffset>
                </wp:positionH>
                <wp:positionV relativeFrom="paragraph">
                  <wp:posOffset>-3810</wp:posOffset>
                </wp:positionV>
                <wp:extent cx="3467100" cy="1725930"/>
                <wp:effectExtent l="12065" t="0" r="6985" b="0"/>
                <wp:wrapNone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467100" cy="1725930"/>
                          <a:chOff x="0" y="0"/>
                          <a:chExt cx="5460" cy="2718"/>
                        </a:xfrm>
                      </wpg:grpSpPr>
                      <wps:wsp>
                        <wps:cNvPr id="5" name="Oval 3"/>
                        <wps:cNvSpPr>
                          <a:spLocks noChangeArrowheads="1"/>
                        </wps:cNvSpPr>
                        <wps:spPr bwMode="auto">
                          <a:xfrm>
                            <a:off x="1365" y="936"/>
                            <a:ext cx="1020" cy="62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Oval 4"/>
                        <wps:cNvSpPr>
                          <a:spLocks noChangeArrowheads="1"/>
                        </wps:cNvSpPr>
                        <wps:spPr bwMode="auto">
                          <a:xfrm>
                            <a:off x="3465" y="936"/>
                            <a:ext cx="1020" cy="62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Oval 5"/>
                        <wps:cNvSpPr>
                          <a:spLocks noChangeArrowheads="1"/>
                        </wps:cNvSpPr>
                        <wps:spPr bwMode="auto">
                          <a:xfrm>
                            <a:off x="2100" y="1722"/>
                            <a:ext cx="1020" cy="62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485" y="1026"/>
                            <a:ext cx="73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ADA" w:rsidRDefault="00030ADA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PSTN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3585" y="1041"/>
                            <a:ext cx="73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ADA" w:rsidRDefault="00030ADA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PSTN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Text Box 8"/>
                        <wps:cNvSpPr txBox="1">
                          <a:spLocks noChangeArrowheads="1"/>
                        </wps:cNvSpPr>
                        <wps:spPr bwMode="auto">
                          <a:xfrm>
                            <a:off x="2100" y="1782"/>
                            <a:ext cx="1050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ADA" w:rsidRDefault="00030ADA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I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nternet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2520" y="0"/>
                            <a:ext cx="840" cy="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ADA" w:rsidRDefault="00C75508">
                              <w:pPr>
                                <w:adjustRightInd w:val="0"/>
                                <w:snapToGrid w:val="0"/>
                                <w:spacing w:line="276" w:lineRule="auto"/>
                                <w:ind w:left="420" w:hangingChars="200" w:hanging="420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31800" cy="323850"/>
                                    <wp:effectExtent l="0" t="0" r="0" b="0"/>
                                    <wp:docPr id="1" name="图片 1" descr="j028575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j028575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1800" cy="323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630" y="1665"/>
                            <a:ext cx="840" cy="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ADA" w:rsidRDefault="00C75508">
                              <w:pPr>
                                <w:adjustRightInd w:val="0"/>
                                <w:snapToGrid w:val="0"/>
                                <w:spacing w:line="276" w:lineRule="auto"/>
                                <w:ind w:left="420" w:hangingChars="200" w:hanging="420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31800" cy="323850"/>
                                    <wp:effectExtent l="0" t="0" r="0" b="0"/>
                                    <wp:docPr id="2" name="图片 2" descr="j028575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 descr="j028575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1800" cy="323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3990" y="1761"/>
                            <a:ext cx="840" cy="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ADA" w:rsidRDefault="00C75508">
                              <w:pPr>
                                <w:adjustRightInd w:val="0"/>
                                <w:snapToGrid w:val="0"/>
                                <w:spacing w:line="276" w:lineRule="auto"/>
                                <w:ind w:left="420" w:hangingChars="200" w:hanging="420"/>
                              </w:pPr>
                              <w:r>
                                <w:rPr>
                                  <w:noProof/>
                                </w:rPr>
                                <w:drawing>
                                  <wp:inline distT="0" distB="0" distL="0" distR="0">
                                    <wp:extent cx="431800" cy="323850"/>
                                    <wp:effectExtent l="0" t="0" r="0" b="0"/>
                                    <wp:docPr id="3" name="图片 3" descr="j0285750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3" descr="j0285750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31800" cy="32385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720" y="2145"/>
                            <a:ext cx="73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ADA" w:rsidRDefault="00030ADA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网关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095" y="2250"/>
                            <a:ext cx="735" cy="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0ADA" w:rsidRDefault="00030ADA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网关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4200" y="1530"/>
                            <a:ext cx="210" cy="34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3150" y="579"/>
                            <a:ext cx="420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16"/>
                        <wps:cNvCnPr>
                          <a:cxnSpLocks noChangeShapeType="1"/>
                        </wps:cNvCnPr>
                        <wps:spPr bwMode="auto">
                          <a:xfrm flipH="1">
                            <a:off x="2100" y="468"/>
                            <a:ext cx="630" cy="46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" name="Line 17"/>
                        <wps:cNvCnPr>
                          <a:cxnSpLocks noChangeShapeType="1"/>
                        </wps:cNvCnPr>
                        <wps:spPr bwMode="auto">
                          <a:xfrm flipH="1">
                            <a:off x="2730" y="498"/>
                            <a:ext cx="210" cy="124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Line 18"/>
                        <wps:cNvCnPr>
                          <a:cxnSpLocks noChangeShapeType="1"/>
                        </wps:cNvCnPr>
                        <wps:spPr bwMode="auto">
                          <a:xfrm flipH="1">
                            <a:off x="1020" y="1434"/>
                            <a:ext cx="420" cy="31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19"/>
                        <wps:cNvCnPr>
                          <a:cxnSpLocks noChangeShapeType="1"/>
                        </wps:cNvCnPr>
                        <wps:spPr bwMode="auto">
                          <a:xfrm flipH="1">
                            <a:off x="1365" y="2034"/>
                            <a:ext cx="73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20"/>
                        <wps:cNvCnPr>
                          <a:cxnSpLocks noChangeShapeType="1"/>
                        </wps:cNvCnPr>
                        <wps:spPr bwMode="auto">
                          <a:xfrm flipH="1">
                            <a:off x="3105" y="2028"/>
                            <a:ext cx="109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21"/>
                        <wps:cNvCnPr>
                          <a:cxnSpLocks noChangeShapeType="1"/>
                        </wps:cNvCnPr>
                        <wps:spPr bwMode="auto">
                          <a:xfrm flipH="1">
                            <a:off x="4725" y="2028"/>
                            <a:ext cx="735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22"/>
                        <wps:cNvCnPr>
                          <a:cxnSpLocks noChangeShapeType="1"/>
                        </wps:cNvCnPr>
                        <wps:spPr bwMode="auto">
                          <a:xfrm flipH="1">
                            <a:off x="0" y="2028"/>
                            <a:ext cx="78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id="Group 2" o:spid="_x0000_s1026" style="position:absolute;left:0;text-align:left;margin-left:91.9pt;margin-top:-.3pt;width:273pt;height:135.9pt;z-index:251657728" coordsize="5460,2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">
                <v:oval id="Oval 3" o:spid="_x0000_s1027" style="position:absolute;left:1365;top:936;width:1020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SCQsIA&#10;AADaAAAADwAAAGRycy9kb3ducmV2LnhtbESPQWvCQBSE74L/YXmF3nRjQ6SkriJKwR48GO39kX0m&#10;wezbkH2N6b/vFgSPw8x8w6w2o2vVQH1oPBtYzBNQxKW3DVcGLufP2TuoIMgWW89k4JcCbNbTyQpz&#10;6+98oqGQSkUIhxwN1CJdrnUoa3IY5r4jjt7V9w4lyr7Stsd7hLtWvyXJUjtsOC7U2NGupvJW/DgD&#10;+2pbLAedSpZe9wfJbt/Hr3RhzOvLuP0AJTTKM/xoH6yBDP6vxBu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NIJCwgAAANoAAAAPAAAAAAAAAAAAAAAAAJgCAABkcnMvZG93&#10;bnJldi54bWxQSwUGAAAAAAQABAD1AAAAhwMAAAAA&#10;"/>
                <v:oval id="Oval 4" o:spid="_x0000_s1028" style="position:absolute;left:3465;top:936;width:1020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YcNcIA&#10;AADaAAAADwAAAGRycy9kb3ducmV2LnhtbESPQWvCQBSE7wX/w/IKvdWNDYaSuoooBT14aLT3R/aZ&#10;BLNvQ/Y1xn/vCkKPw8x8wyxWo2vVQH1oPBuYTRNQxKW3DVcGTsfv909QQZAttp7JwI0CrJaTlwXm&#10;1l/5h4ZCKhUhHHI0UIt0udahrMlhmPqOOHpn3zuUKPtK2x6vEe5a/ZEkmXbYcFyosaNNTeWl+HMG&#10;ttW6yAadyjw9b3cyv/we9unMmLfXcf0FSmiU//CzvbMGMnhciTdAL+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5hw1wgAAANoAAAAPAAAAAAAAAAAAAAAAAJgCAABkcnMvZG93&#10;bnJldi54bWxQSwUGAAAAAAQABAD1AAAAhwMAAAAA&#10;"/>
                <v:oval id="Oval 5" o:spid="_x0000_s1029" style="position:absolute;left:2100;top:1722;width:1020;height:6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q5rsIA&#10;AADaAAAADwAAAGRycy9kb3ducmV2LnhtbESPQWvCQBSE70L/w/KE3nSjQVuiq0ilYA8eGtv7I/tM&#10;gtm3IfuM8d+7BaHHYWa+YdbbwTWqpy7Ung3Mpgko4sLbmksDP6fPyTuoIMgWG89k4E4BtpuX0Roz&#10;62/8TX0upYoQDhkaqETaTOtQVOQwTH1LHL2z7xxKlF2pbYe3CHeNnifJUjusOS5U2NJHRcUlvzoD&#10;+3KXL3udyiI97w+yuPwev9KZMa/jYbcCJTTIf/jZPlgDb/B3Jd4AvX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qrmuwgAAANoAAAAPAAAAAAAAAAAAAAAAAJgCAABkcnMvZG93&#10;bnJldi54bWxQSwUGAAAAAAQABAD1AAAAhwM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0" type="#_x0000_t202" style="position:absolute;left:1485;top:1026;width:735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030ADA" w:rsidRDefault="00030AD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PSTN</w:t>
                        </w:r>
                      </w:p>
                    </w:txbxContent>
                  </v:textbox>
                </v:shape>
                <v:shape id="Text Box 7" o:spid="_x0000_s1031" type="#_x0000_t202" style="position:absolute;left:3585;top:1041;width:735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<v:textbox>
                    <w:txbxContent>
                      <w:p w:rsidR="00030ADA" w:rsidRDefault="00030AD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PSTN</w:t>
                        </w:r>
                      </w:p>
                    </w:txbxContent>
                  </v:textbox>
                </v:shape>
                <v:shape id="Text Box 8" o:spid="_x0000_s1032" type="#_x0000_t202" style="position:absolute;left:2100;top:1782;width:1050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DV+c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6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A1fnEAAAA2wAAAA8AAAAAAAAAAAAAAAAAmAIAAGRycy9k&#10;b3ducmV2LnhtbFBLBQYAAAAABAAEAPUAAACJAwAAAAA=&#10;" filled="f" stroked="f">
                  <v:textbox>
                    <w:txbxContent>
                      <w:p w:rsidR="00030ADA" w:rsidRDefault="00030ADA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I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nternet</w:t>
                        </w:r>
                      </w:p>
                    </w:txbxContent>
                  </v:textbox>
                </v:shape>
                <v:shape id="Text Box 9" o:spid="_x0000_s1033" type="#_x0000_t202" style="position:absolute;left:2520;width:840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<v:textbox>
                    <w:txbxContent>
                      <w:p w:rsidR="00030ADA" w:rsidRDefault="00C75508">
                        <w:pPr>
                          <w:adjustRightInd w:val="0"/>
                          <w:snapToGrid w:val="0"/>
                          <w:spacing w:line="276" w:lineRule="auto"/>
                          <w:ind w:left="420" w:hangingChars="200" w:hanging="420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431800" cy="323850"/>
                              <wp:effectExtent l="0" t="0" r="0" b="0"/>
                              <wp:docPr id="1" name="图片 1" descr="j028575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j028575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1800" cy="3238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10" o:spid="_x0000_s1034" type="#_x0000_t202" style="position:absolute;left:630;top:1665;width:840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030ADA" w:rsidRDefault="00C75508">
                        <w:pPr>
                          <w:adjustRightInd w:val="0"/>
                          <w:snapToGrid w:val="0"/>
                          <w:spacing w:line="276" w:lineRule="auto"/>
                          <w:ind w:left="420" w:hangingChars="200" w:hanging="420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431800" cy="323850"/>
                              <wp:effectExtent l="0" t="0" r="0" b="0"/>
                              <wp:docPr id="2" name="图片 2" descr="j028575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j028575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1800" cy="3238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11" o:spid="_x0000_s1035" type="#_x0000_t202" style="position:absolute;left:3990;top:1761;width:840;height: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>
                    <w:txbxContent>
                      <w:p w:rsidR="00030ADA" w:rsidRDefault="00C75508">
                        <w:pPr>
                          <w:adjustRightInd w:val="0"/>
                          <w:snapToGrid w:val="0"/>
                          <w:spacing w:line="276" w:lineRule="auto"/>
                          <w:ind w:left="420" w:hangingChars="200" w:hanging="420"/>
                        </w:pPr>
                        <w:r>
                          <w:rPr>
                            <w:noProof/>
                          </w:rPr>
                          <w:drawing>
                            <wp:inline distT="0" distB="0" distL="0" distR="0">
                              <wp:extent cx="431800" cy="323850"/>
                              <wp:effectExtent l="0" t="0" r="0" b="0"/>
                              <wp:docPr id="3" name="图片 3" descr="j0285750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j0285750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31800" cy="3238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Text Box 12" o:spid="_x0000_s1036" type="#_x0000_t202" style="position:absolute;left:720;top:2145;width:735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<v:textbox>
                    <w:txbxContent>
                      <w:p w:rsidR="00030ADA" w:rsidRDefault="00030AD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网关</w:t>
                        </w:r>
                      </w:p>
                    </w:txbxContent>
                  </v:textbox>
                </v:shape>
                <v:shape id="Text Box 13" o:spid="_x0000_s1037" type="#_x0000_t202" style="position:absolute;left:4095;top:2250;width:735;height:46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<v:textbox>
                    <w:txbxContent>
                      <w:p w:rsidR="00030ADA" w:rsidRDefault="00030AD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网关</w:t>
                        </w:r>
                      </w:p>
                    </w:txbxContent>
                  </v:textbox>
                </v:shape>
                <v:line id="Line 14" o:spid="_x0000_s1038" style="position:absolute;visibility:visible;mso-wrap-style:square" from="4200,1530" to="4410,18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<v:line id="Line 15" o:spid="_x0000_s1039" style="position:absolute;visibility:visible;mso-wrap-style:square" from="3150,579" to="3570,10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<v:line id="Line 16" o:spid="_x0000_s1040" style="position:absolute;flip:x;visibility:visible;mso-wrap-style:square" from="2100,468" to="2730,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TUuZcYAAADbAAAADwAAAGRycy9kb3ducmV2LnhtbESPQUsDMRCF74L/IYzgRWxWEWm3TUsp&#10;CB56sZYtvY2b6WbZzWSbxHb9985B8DbDe/PeN4vV6Ht1oZjawAaeJgUo4jrYlhsD+8+3xymolJEt&#10;9oHJwA8lWC1vbxZY2nDlD7rscqMkhFOJBlzOQ6l1qh15TJMwEIt2CtFjljU22ka8Srjv9XNRvGqP&#10;LUuDw4E2jupu9+0N6On24RzXXy9d1R0OM1fV1XDcGnN/N67noDKN+d/8d/1uBV9g5RcZQC9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k1LmXGAAAA2wAAAA8AAAAAAAAA&#10;AAAAAAAAoQIAAGRycy9kb3ducmV2LnhtbFBLBQYAAAAABAAEAPkAAACUAwAAAAA=&#10;"/>
                <v:line id="Line 17" o:spid="_x0000_s1041" style="position:absolute;flip:x;visibility:visible;mso-wrap-style:square" from="2730,498" to="2940,17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mL/sMAAADbAAAADwAAAGRycy9kb3ducmV2LnhtbERPTWsCMRC9F/ofwhR6KZptkaKrUaRQ&#10;8OClVla8jZtxs+xmsk2ibv+9EQRv83ifM1v0thVn8qF2rOB9mIEgLp2uuVKw/f0ejEGEiKyxdUwK&#10;/inAYv78NMNcuwv/0HkTK5FCOOSowMTY5VKG0pDFMHQdceKOzluMCfpKao+XFG5b+ZFln9JizanB&#10;YEdfhspmc7IK5Hj99ueXh1FTNLvdxBRl0e3XSr2+9MspiEh9fIjv7pVO8ydw+yUdIO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Z5i/7DAAAA2wAAAA8AAAAAAAAAAAAA&#10;AAAAoQIAAGRycy9kb3ducmV2LnhtbFBLBQYAAAAABAAEAPkAAACRAwAAAAA=&#10;"/>
                <v:line id="Line 18" o:spid="_x0000_s1042" style="position:absolute;flip:x;visibility:visible;mso-wrap-style:square" from="1020,1434" to="1440,174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/o3sMAAADbAAAADwAAAGRycy9kb3ducmV2LnhtbERPz2vCMBS+D/wfwht4GTOdjOGqaZGB&#10;4MGLblR2ezZvTWnzUpOo9b9fDoMdP77fq3K0vbiSD61jBS+zDARx7XTLjYKvz83zAkSIyBp7x6Tg&#10;TgHKYvKwwly7G+/peoiNSCEcclRgYhxyKUNtyGKYuYE4cT/OW4wJ+kZqj7cUbns5z7I3abHl1GBw&#10;oA9DdXe4WAVysXs6+/Xptau64/HdVHU1fO+Umj6O6yWISGP8F/+5t1rBPK1PX9IPk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kv6N7DAAAA2wAAAA8AAAAAAAAAAAAA&#10;AAAAoQIAAGRycy9kb3ducmV2LnhtbFBLBQYAAAAABAAEAPkAAACRAwAAAAA=&#10;"/>
                <v:line id="Line 19" o:spid="_x0000_s1043" style="position:absolute;flip:x;visibility:visible;mso-wrap-style:square" from="1365,2034" to="2100,20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NNRcUAAADbAAAADwAAAGRycy9kb3ducmV2LnhtbESPQWsCMRSE7wX/Q3iCl1KzSim6NYoI&#10;ggcvtbLi7XXzull287ImUbf/vikUPA4z8w2zWPW2FTfyoXasYDLOQBCXTtdcKTh+bl9mIEJE1tg6&#10;JgU/FGC1HDwtMNfuzh90O8RKJAiHHBWYGLtcylAashjGriNO3rfzFmOSvpLa4z3BbSunWfYmLdac&#10;Fgx2tDFUNoerVSBn++eLX3+9NkVzOs1NURbdea/UaNiv30FE6uMj/N/eaQXTCfx9ST9AL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mNNRcUAAADbAAAADwAAAAAAAAAA&#10;AAAAAAChAgAAZHJzL2Rvd25yZXYueG1sUEsFBgAAAAAEAAQA+QAAAJMDAAAAAA==&#10;"/>
                <v:line id="Line 20" o:spid="_x0000_s1044" style="position:absolute;flip:x;visibility:visible;mso-wrap-style:square" from="3105,2028" to="4200,20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rHTMsUAAADbAAAADwAAAGRycy9kb3ducmV2LnhtbESPQWsCMRSE74X+h/AKXkrNdpFiV6NI&#10;QfDgpbas9PbcvG6W3bxsk6jbf28EweMwM98w8+VgO3EiHxrHCl7HGQjiyumGawXfX+uXKYgQkTV2&#10;jknBPwVYLh4f5lhod+ZPOu1iLRKEQ4EKTIx9IWWoDFkMY9cTJ+/XeYsxSV9L7fGc4LaTeZa9SYsN&#10;pwWDPX0Yqtrd0SqQ0+3zn18dJm3Z7vfvpqzK/mer1OhpWM1ARBriPXxrb7SCPIfrl/QD5OI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rHTMsUAAADbAAAADwAAAAAAAAAA&#10;AAAAAAChAgAAZHJzL2Rvd25yZXYueG1sUEsFBgAAAAAEAAQA+QAAAJMDAAAAAA==&#10;"/>
                <v:line id="Line 21" o:spid="_x0000_s1045" style="position:absolute;flip:x;visibility:visible;mso-wrap-style:square" from="4725,2028" to="5460,20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f12qcYAAADbAAAADwAAAGRycy9kb3ducmV2LnhtbESPT2sCMRTE74LfIbxCL6VmtaXYrVFE&#10;KHjw4h9WenvdvG6W3bysSdTttzeFgsdhZn7DzBa9bcWFfKgdKxiPMhDEpdM1VwoO+8/nKYgQkTW2&#10;jknBLwVYzIeDGebaXXlLl12sRIJwyFGBibHLpQylIYth5Dri5P04bzEm6SupPV4T3LZykmVv0mLN&#10;acFgRytDZbM7WwVyunk6+eX3a1M0x+O7Kcqi+9oo9fjQLz9AROrjPfzfXmsFkxf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n9dqnGAAAA2wAAAA8AAAAAAAAA&#10;AAAAAAAAoQIAAGRycy9kb3ducmV2LnhtbFBLBQYAAAAABAAEAPkAAACUAwAAAAA=&#10;"/>
                <v:line id="Line 22" o:spid="_x0000_s1046" style="position:absolute;flip:x;visibility:visible;mso-wrap-style:square" from="0,2028" to="780,20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Tu3cUAAADbAAAADwAAAGRycy9kb3ducmV2LnhtbESPQWsCMRSE70L/Q3iFXkSzihRdjSKC&#10;0IOX2rLi7bl5bpbdvKxJqtt/3xQKPQ4z8w2z2vS2FXfyoXasYDLOQBCXTtdcKfj82I/mIEJE1tg6&#10;JgXfFGCzfhqsMNfuwe90P8ZKJAiHHBWYGLtcylAashjGriNO3tV5izFJX0nt8ZHgtpXTLHuVFmtO&#10;CwY72hkqm+OXVSDnh+HNby+zpmhOp4UpyqI7H5R6ee63SxCR+vgf/mu/aQXTGfx+ST9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hTu3cUAAADbAAAADwAAAAAAAAAA&#10;AAAAAAChAgAAZHJzL2Rvd25yZXYueG1sUEsFBgAAAAAEAAQA+QAAAJMDAAAAAA==&#10;"/>
              </v:group>
            </w:pict>
          </mc:Fallback>
        </mc:AlternateContent>
      </w:r>
    </w:p>
    <w:p w:rsidR="00030ADA" w:rsidRDefault="00030ADA" w:rsidP="006E6B18">
      <w:pPr>
        <w:adjustRightInd w:val="0"/>
        <w:snapToGrid w:val="0"/>
        <w:spacing w:line="360" w:lineRule="auto"/>
        <w:ind w:firstLineChars="200" w:firstLine="420"/>
      </w:pPr>
    </w:p>
    <w:p w:rsidR="00030ADA" w:rsidRDefault="00030ADA" w:rsidP="006E6B18">
      <w:pPr>
        <w:adjustRightInd w:val="0"/>
        <w:snapToGrid w:val="0"/>
        <w:spacing w:line="360" w:lineRule="auto"/>
        <w:ind w:firstLineChars="200" w:firstLine="420"/>
      </w:pPr>
    </w:p>
    <w:p w:rsidR="00030ADA" w:rsidRDefault="00030ADA" w:rsidP="006E6B18">
      <w:pPr>
        <w:adjustRightInd w:val="0"/>
        <w:snapToGrid w:val="0"/>
        <w:spacing w:line="360" w:lineRule="auto"/>
        <w:ind w:firstLineChars="200" w:firstLine="420"/>
      </w:pPr>
    </w:p>
    <w:p w:rsidR="00030ADA" w:rsidRDefault="00030ADA" w:rsidP="006E6B18">
      <w:pPr>
        <w:adjustRightInd w:val="0"/>
        <w:snapToGrid w:val="0"/>
        <w:spacing w:line="360" w:lineRule="auto"/>
        <w:ind w:firstLineChars="200" w:firstLine="420"/>
      </w:pPr>
    </w:p>
    <w:p w:rsidR="00030ADA" w:rsidRDefault="00030ADA" w:rsidP="006E6B18">
      <w:pPr>
        <w:adjustRightInd w:val="0"/>
        <w:snapToGrid w:val="0"/>
        <w:spacing w:line="360" w:lineRule="auto"/>
        <w:ind w:firstLineChars="200" w:firstLine="420"/>
      </w:pPr>
    </w:p>
    <w:p w:rsidR="00030ADA" w:rsidRDefault="00030ADA" w:rsidP="006E6B18">
      <w:pPr>
        <w:adjustRightInd w:val="0"/>
        <w:snapToGrid w:val="0"/>
        <w:spacing w:line="360" w:lineRule="auto"/>
        <w:ind w:firstLineChars="2850" w:firstLine="5985"/>
      </w:pPr>
    </w:p>
    <w:p w:rsidR="00030ADA" w:rsidRDefault="00030ADA" w:rsidP="006E6B18">
      <w:pPr>
        <w:adjustRightInd w:val="0"/>
        <w:snapToGrid w:val="0"/>
        <w:spacing w:line="360" w:lineRule="auto"/>
        <w:ind w:firstLineChars="1750" w:firstLine="3675"/>
        <w:rPr>
          <w:rFonts w:eastAsia="黑体"/>
          <w:szCs w:val="21"/>
        </w:rPr>
      </w:pPr>
      <w:r>
        <w:rPr>
          <w:rFonts w:eastAsia="黑体" w:hint="eastAsia"/>
          <w:szCs w:val="21"/>
        </w:rPr>
        <w:t>图</w:t>
      </w:r>
      <w:r>
        <w:rPr>
          <w:rFonts w:eastAsia="黑体" w:hint="eastAsia"/>
          <w:szCs w:val="21"/>
        </w:rPr>
        <w:t xml:space="preserve">1 </w:t>
      </w:r>
      <w:r>
        <w:rPr>
          <w:rFonts w:eastAsia="黑体" w:hint="eastAsia"/>
          <w:szCs w:val="21"/>
        </w:rPr>
        <w:t>图片格式</w:t>
      </w:r>
    </w:p>
    <w:p w:rsidR="00030ADA" w:rsidRDefault="00030ADA" w:rsidP="006E6B18">
      <w:pPr>
        <w:adjustRightInd w:val="0"/>
        <w:snapToGrid w:val="0"/>
        <w:spacing w:line="360" w:lineRule="auto"/>
        <w:ind w:firstLineChars="200" w:firstLine="420"/>
      </w:pPr>
      <w:r>
        <w:rPr>
          <w:rFonts w:hint="eastAsia"/>
        </w:rPr>
        <w:t>．．．．．．．．．</w:t>
      </w:r>
    </w:p>
    <w:p w:rsidR="00030ADA" w:rsidRDefault="00030ADA" w:rsidP="006E6B18">
      <w:pPr>
        <w:pStyle w:val="10"/>
        <w:adjustRightInd w:val="0"/>
        <w:spacing w:beforeLines="50" w:before="156" w:afterLines="50" w:after="156" w:line="360" w:lineRule="auto"/>
        <w:jc w:val="center"/>
        <w:rPr>
          <w:rFonts w:eastAsia="黑体"/>
          <w:szCs w:val="22"/>
        </w:rPr>
      </w:pPr>
      <w:r>
        <w:rPr>
          <w:rFonts w:eastAsia="黑体" w:hint="eastAsia"/>
          <w:szCs w:val="22"/>
        </w:rPr>
        <w:t>参考文献</w:t>
      </w:r>
    </w:p>
    <w:p w:rsidR="00030ADA" w:rsidRDefault="00030ADA" w:rsidP="006E6B18">
      <w:pPr>
        <w:adjustRightInd w:val="0"/>
        <w:snapToGrid w:val="0"/>
        <w:spacing w:line="360" w:lineRule="auto"/>
        <w:rPr>
          <w:sz w:val="18"/>
        </w:rPr>
      </w:pPr>
      <w:r>
        <w:rPr>
          <w:rFonts w:hint="eastAsia"/>
          <w:sz w:val="18"/>
        </w:rPr>
        <w:t>[1]</w:t>
      </w:r>
      <w:r>
        <w:rPr>
          <w:sz w:val="18"/>
        </w:rPr>
        <w:t xml:space="preserve"> </w:t>
      </w:r>
      <w:r>
        <w:rPr>
          <w:rFonts w:hint="eastAsia"/>
          <w:sz w:val="18"/>
        </w:rPr>
        <w:t>童志鹏</w:t>
      </w:r>
      <w:r>
        <w:rPr>
          <w:rFonts w:hint="eastAsia"/>
          <w:sz w:val="18"/>
        </w:rPr>
        <w:t xml:space="preserve">. </w:t>
      </w:r>
      <w:r>
        <w:rPr>
          <w:rFonts w:hint="eastAsia"/>
          <w:sz w:val="18"/>
        </w:rPr>
        <w:t>综合电子信息系统</w:t>
      </w:r>
      <w:r>
        <w:rPr>
          <w:rFonts w:hint="eastAsia"/>
          <w:sz w:val="18"/>
        </w:rPr>
        <w:t xml:space="preserve">. </w:t>
      </w:r>
      <w:r>
        <w:rPr>
          <w:rFonts w:hint="eastAsia"/>
          <w:sz w:val="18"/>
        </w:rPr>
        <w:t>北京：国防工业出版社</w:t>
      </w:r>
      <w:r>
        <w:rPr>
          <w:rFonts w:hint="eastAsia"/>
          <w:sz w:val="18"/>
        </w:rPr>
        <w:t>, 1999. 18-19.  /*</w:t>
      </w:r>
      <w:r>
        <w:rPr>
          <w:rFonts w:hint="eastAsia"/>
          <w:sz w:val="18"/>
        </w:rPr>
        <w:t>专著格式</w:t>
      </w:r>
      <w:r>
        <w:rPr>
          <w:rFonts w:hint="eastAsia"/>
          <w:sz w:val="18"/>
        </w:rPr>
        <w:t>*/</w:t>
      </w:r>
    </w:p>
    <w:p w:rsidR="00030ADA" w:rsidRDefault="00030ADA" w:rsidP="006E6B18">
      <w:pPr>
        <w:adjustRightInd w:val="0"/>
        <w:snapToGrid w:val="0"/>
        <w:spacing w:line="360" w:lineRule="auto"/>
        <w:rPr>
          <w:sz w:val="18"/>
        </w:rPr>
      </w:pPr>
      <w:r>
        <w:rPr>
          <w:rFonts w:hint="eastAsia"/>
          <w:sz w:val="18"/>
        </w:rPr>
        <w:t>[2]</w:t>
      </w:r>
      <w:r>
        <w:rPr>
          <w:sz w:val="18"/>
        </w:rPr>
        <w:t xml:space="preserve"> </w:t>
      </w:r>
      <w:proofErr w:type="gramStart"/>
      <w:r>
        <w:rPr>
          <w:rFonts w:hint="eastAsia"/>
          <w:sz w:val="18"/>
        </w:rPr>
        <w:t>甘仲民</w:t>
      </w:r>
      <w:proofErr w:type="gramEnd"/>
      <w:r>
        <w:rPr>
          <w:sz w:val="18"/>
        </w:rPr>
        <w:t>.</w:t>
      </w:r>
      <w:r>
        <w:rPr>
          <w:rFonts w:hint="eastAsia"/>
          <w:sz w:val="18"/>
        </w:rPr>
        <w:t>军用卫星通信抗干扰综述</w:t>
      </w:r>
      <w:r>
        <w:rPr>
          <w:sz w:val="18"/>
        </w:rPr>
        <w:t>.</w:t>
      </w:r>
      <w:r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>军事通信技术</w:t>
      </w:r>
      <w:r>
        <w:rPr>
          <w:rFonts w:hint="eastAsia"/>
          <w:sz w:val="18"/>
        </w:rPr>
        <w:t>, 1998</w:t>
      </w:r>
      <w:r>
        <w:rPr>
          <w:sz w:val="18"/>
        </w:rPr>
        <w:t>,19(</w:t>
      </w:r>
      <w:r>
        <w:rPr>
          <w:rFonts w:hint="eastAsia"/>
          <w:sz w:val="18"/>
        </w:rPr>
        <w:t>2</w:t>
      </w:r>
      <w:r>
        <w:rPr>
          <w:sz w:val="18"/>
        </w:rPr>
        <w:t>)</w:t>
      </w:r>
      <w:r>
        <w:rPr>
          <w:rFonts w:hint="eastAsia"/>
          <w:sz w:val="18"/>
        </w:rPr>
        <w:t>：</w:t>
      </w:r>
      <w:r>
        <w:rPr>
          <w:rFonts w:hint="eastAsia"/>
          <w:sz w:val="18"/>
        </w:rPr>
        <w:t>11-15</w:t>
      </w:r>
      <w:r>
        <w:rPr>
          <w:sz w:val="18"/>
        </w:rPr>
        <w:t>.</w:t>
      </w:r>
      <w:r>
        <w:rPr>
          <w:rFonts w:hint="eastAsia"/>
          <w:sz w:val="18"/>
        </w:rPr>
        <w:t xml:space="preserve">  /*</w:t>
      </w:r>
      <w:r>
        <w:rPr>
          <w:rFonts w:hint="eastAsia"/>
          <w:sz w:val="18"/>
        </w:rPr>
        <w:t>期刊格式</w:t>
      </w:r>
      <w:r>
        <w:rPr>
          <w:rFonts w:hint="eastAsia"/>
          <w:sz w:val="18"/>
        </w:rPr>
        <w:t>*/</w:t>
      </w:r>
    </w:p>
    <w:p w:rsidR="00030ADA" w:rsidRDefault="00030ADA" w:rsidP="006E6B18">
      <w:pPr>
        <w:adjustRightInd w:val="0"/>
        <w:snapToGrid w:val="0"/>
        <w:spacing w:line="360" w:lineRule="auto"/>
        <w:ind w:left="270" w:hangingChars="150" w:hanging="270"/>
        <w:rPr>
          <w:sz w:val="18"/>
        </w:rPr>
      </w:pPr>
      <w:r>
        <w:rPr>
          <w:rFonts w:hint="eastAsia"/>
          <w:sz w:val="18"/>
        </w:rPr>
        <w:t>[3]</w:t>
      </w:r>
      <w:r>
        <w:rPr>
          <w:sz w:val="18"/>
        </w:rPr>
        <w:t xml:space="preserve"> </w:t>
      </w:r>
      <w:r>
        <w:rPr>
          <w:rFonts w:hint="eastAsia"/>
          <w:sz w:val="18"/>
        </w:rPr>
        <w:t>顾忠诚</w:t>
      </w:r>
      <w:r>
        <w:rPr>
          <w:rFonts w:hint="eastAsia"/>
          <w:sz w:val="18"/>
        </w:rPr>
        <w:t xml:space="preserve">. </w:t>
      </w:r>
      <w:r>
        <w:rPr>
          <w:rFonts w:hint="eastAsia"/>
          <w:sz w:val="18"/>
        </w:rPr>
        <w:t>研究伊拉克战争</w:t>
      </w:r>
      <w:r>
        <w:rPr>
          <w:rFonts w:hint="eastAsia"/>
          <w:sz w:val="18"/>
        </w:rPr>
        <w:t>,</w:t>
      </w:r>
      <w:r>
        <w:rPr>
          <w:rFonts w:hint="eastAsia"/>
          <w:sz w:val="18"/>
        </w:rPr>
        <w:t>推进中国特色的军事变革</w:t>
      </w:r>
      <w:r>
        <w:rPr>
          <w:rFonts w:hint="eastAsia"/>
          <w:sz w:val="18"/>
        </w:rPr>
        <w:t>.</w:t>
      </w:r>
      <w:r>
        <w:rPr>
          <w:rFonts w:hint="eastAsia"/>
          <w:sz w:val="18"/>
        </w:rPr>
        <w:t>伊拉克战争研究，第</w:t>
      </w:r>
      <w:r>
        <w:rPr>
          <w:rFonts w:hint="eastAsia"/>
          <w:sz w:val="18"/>
        </w:rPr>
        <w:t>1</w:t>
      </w:r>
      <w:r>
        <w:rPr>
          <w:rFonts w:hint="eastAsia"/>
          <w:sz w:val="18"/>
        </w:rPr>
        <w:t>集</w:t>
      </w:r>
      <w:r>
        <w:rPr>
          <w:rFonts w:hint="eastAsia"/>
          <w:sz w:val="18"/>
        </w:rPr>
        <w:t>.</w:t>
      </w:r>
      <w:r>
        <w:rPr>
          <w:rFonts w:hint="eastAsia"/>
          <w:sz w:val="18"/>
        </w:rPr>
        <w:t>南京：</w:t>
      </w:r>
      <w:r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>解放军理工大学通信工程学院</w:t>
      </w:r>
      <w:r>
        <w:rPr>
          <w:rFonts w:hint="eastAsia"/>
          <w:sz w:val="18"/>
        </w:rPr>
        <w:t>,2003.80-85.   /*</w:t>
      </w:r>
      <w:r>
        <w:rPr>
          <w:rFonts w:hint="eastAsia"/>
          <w:sz w:val="18"/>
        </w:rPr>
        <w:t>论文集格式</w:t>
      </w:r>
      <w:r>
        <w:rPr>
          <w:rFonts w:hint="eastAsia"/>
          <w:sz w:val="18"/>
        </w:rPr>
        <w:t>*/</w:t>
      </w:r>
    </w:p>
    <w:p w:rsidR="00030ADA" w:rsidRDefault="00030ADA" w:rsidP="006E6B18">
      <w:pPr>
        <w:adjustRightInd w:val="0"/>
        <w:snapToGrid w:val="0"/>
        <w:spacing w:line="360" w:lineRule="auto"/>
        <w:ind w:left="270" w:hangingChars="150" w:hanging="270"/>
        <w:rPr>
          <w:rFonts w:cs="宋体"/>
          <w:kern w:val="0"/>
          <w:sz w:val="18"/>
          <w:szCs w:val="18"/>
          <w:lang w:bidi="bo-CN"/>
        </w:rPr>
      </w:pPr>
      <w:r>
        <w:rPr>
          <w:rFonts w:hint="eastAsia"/>
          <w:sz w:val="18"/>
        </w:rPr>
        <w:t>[4]</w:t>
      </w:r>
      <w:r>
        <w:rPr>
          <w:sz w:val="18"/>
          <w:szCs w:val="18"/>
        </w:rPr>
        <w:t xml:space="preserve"> </w:t>
      </w:r>
      <w:r>
        <w:rPr>
          <w:rFonts w:cs="宋体"/>
          <w:kern w:val="0"/>
          <w:sz w:val="18"/>
          <w:szCs w:val="18"/>
          <w:lang w:bidi="bo-CN"/>
        </w:rPr>
        <w:t>Peng Liu</w:t>
      </w:r>
      <w:r>
        <w:rPr>
          <w:rFonts w:cs="宋体" w:hint="eastAsia"/>
          <w:kern w:val="0"/>
          <w:sz w:val="18"/>
          <w:szCs w:val="18"/>
          <w:lang w:bidi="bo-CN"/>
        </w:rPr>
        <w:t>.</w:t>
      </w:r>
      <w:r>
        <w:rPr>
          <w:rFonts w:cs="宋体"/>
          <w:kern w:val="0"/>
          <w:sz w:val="18"/>
          <w:szCs w:val="18"/>
          <w:lang w:bidi="bo-CN"/>
        </w:rPr>
        <w:t xml:space="preserve"> A Dynamically Organized Spam Filtering </w:t>
      </w:r>
      <w:proofErr w:type="spellStart"/>
      <w:r>
        <w:rPr>
          <w:rFonts w:cs="宋体"/>
          <w:kern w:val="0"/>
          <w:sz w:val="18"/>
          <w:szCs w:val="18"/>
          <w:lang w:bidi="bo-CN"/>
        </w:rPr>
        <w:t>Infrastructure</w:t>
      </w:r>
      <w:r>
        <w:rPr>
          <w:rFonts w:cs="宋体" w:hint="eastAsia"/>
          <w:kern w:val="0"/>
          <w:sz w:val="18"/>
          <w:szCs w:val="18"/>
          <w:lang w:bidi="bo-CN"/>
        </w:rPr>
        <w:t>.Peking:Tsinghua</w:t>
      </w:r>
      <w:proofErr w:type="spellEnd"/>
      <w:r>
        <w:rPr>
          <w:rFonts w:cs="宋体" w:hint="eastAsia"/>
          <w:kern w:val="0"/>
          <w:sz w:val="18"/>
          <w:szCs w:val="18"/>
          <w:lang w:bidi="bo-CN"/>
        </w:rPr>
        <w:t xml:space="preserve"> University</w:t>
      </w:r>
      <w:r>
        <w:rPr>
          <w:rFonts w:cs="宋体" w:hint="eastAsia"/>
          <w:kern w:val="0"/>
          <w:sz w:val="18"/>
          <w:szCs w:val="18"/>
          <w:lang w:bidi="bo-CN"/>
        </w:rPr>
        <w:t>，</w:t>
      </w:r>
      <w:r>
        <w:rPr>
          <w:rFonts w:cs="宋体"/>
          <w:kern w:val="0"/>
          <w:sz w:val="18"/>
          <w:szCs w:val="18"/>
          <w:lang w:bidi="bo-CN"/>
        </w:rPr>
        <w:t>2004.</w:t>
      </w:r>
      <w:r>
        <w:rPr>
          <w:rFonts w:cs="宋体" w:hint="eastAsia"/>
          <w:kern w:val="0"/>
          <w:sz w:val="18"/>
          <w:szCs w:val="18"/>
          <w:lang w:bidi="bo-CN"/>
        </w:rPr>
        <w:t xml:space="preserve"> /*</w:t>
      </w:r>
      <w:r>
        <w:rPr>
          <w:rFonts w:cs="宋体" w:hint="eastAsia"/>
          <w:kern w:val="0"/>
          <w:sz w:val="18"/>
          <w:szCs w:val="18"/>
          <w:lang w:bidi="bo-CN"/>
        </w:rPr>
        <w:t>学位论文及报告格式</w:t>
      </w:r>
      <w:r>
        <w:rPr>
          <w:rFonts w:cs="宋体" w:hint="eastAsia"/>
          <w:kern w:val="0"/>
          <w:sz w:val="18"/>
          <w:szCs w:val="18"/>
          <w:lang w:bidi="bo-CN"/>
        </w:rPr>
        <w:t>*/</w:t>
      </w:r>
    </w:p>
    <w:p w:rsidR="00030ADA" w:rsidRDefault="00030ADA" w:rsidP="006E6B18">
      <w:pPr>
        <w:adjustRightInd w:val="0"/>
        <w:snapToGrid w:val="0"/>
        <w:spacing w:line="360" w:lineRule="auto"/>
        <w:ind w:left="270" w:hangingChars="150" w:hanging="270"/>
        <w:rPr>
          <w:rFonts w:cs="宋体"/>
          <w:kern w:val="0"/>
          <w:sz w:val="18"/>
          <w:szCs w:val="18"/>
          <w:lang w:bidi="bo-CN"/>
        </w:rPr>
      </w:pPr>
      <w:r>
        <w:rPr>
          <w:rFonts w:cs="宋体" w:hint="eastAsia"/>
          <w:kern w:val="0"/>
          <w:sz w:val="18"/>
          <w:szCs w:val="18"/>
          <w:lang w:bidi="bo-CN"/>
        </w:rPr>
        <w:t>[5] GB/T14381</w:t>
      </w:r>
      <w:r>
        <w:rPr>
          <w:rFonts w:ascii="宋体" w:hAnsi="宋体" w:cs="宋体"/>
          <w:kern w:val="0"/>
          <w:sz w:val="18"/>
          <w:szCs w:val="18"/>
          <w:lang w:bidi="bo-CN"/>
        </w:rPr>
        <w:t>—</w:t>
      </w:r>
      <w:r>
        <w:rPr>
          <w:rFonts w:cs="宋体" w:hint="eastAsia"/>
          <w:kern w:val="0"/>
          <w:sz w:val="18"/>
          <w:szCs w:val="18"/>
          <w:lang w:bidi="bo-CN"/>
        </w:rPr>
        <w:t>1999</w:t>
      </w:r>
      <w:r>
        <w:rPr>
          <w:rFonts w:cs="宋体" w:hint="eastAsia"/>
          <w:kern w:val="0"/>
          <w:sz w:val="18"/>
          <w:szCs w:val="18"/>
          <w:lang w:bidi="bo-CN"/>
        </w:rPr>
        <w:t>，程控数字用户自动电话交换机能用技术条件</w:t>
      </w:r>
      <w:r>
        <w:rPr>
          <w:rFonts w:cs="宋体" w:hint="eastAsia"/>
          <w:kern w:val="0"/>
          <w:sz w:val="18"/>
          <w:szCs w:val="18"/>
          <w:lang w:bidi="bo-CN"/>
        </w:rPr>
        <w:t>.   /*</w:t>
      </w:r>
      <w:r>
        <w:rPr>
          <w:rFonts w:cs="宋体" w:hint="eastAsia"/>
          <w:kern w:val="0"/>
          <w:sz w:val="18"/>
          <w:szCs w:val="18"/>
          <w:lang w:bidi="bo-CN"/>
        </w:rPr>
        <w:t>国家标准格式</w:t>
      </w:r>
      <w:r>
        <w:rPr>
          <w:rFonts w:cs="宋体" w:hint="eastAsia"/>
          <w:kern w:val="0"/>
          <w:sz w:val="18"/>
          <w:szCs w:val="18"/>
          <w:lang w:bidi="bo-CN"/>
        </w:rPr>
        <w:t>*/</w:t>
      </w:r>
    </w:p>
    <w:p w:rsidR="00030ADA" w:rsidRDefault="00030ADA" w:rsidP="006E6B18">
      <w:pPr>
        <w:adjustRightInd w:val="0"/>
        <w:snapToGrid w:val="0"/>
        <w:spacing w:line="360" w:lineRule="auto"/>
        <w:ind w:left="360" w:hangingChars="200" w:hanging="360"/>
        <w:rPr>
          <w:bCs/>
          <w:spacing w:val="-2"/>
          <w:kern w:val="44"/>
          <w:sz w:val="18"/>
          <w:szCs w:val="28"/>
        </w:rPr>
      </w:pPr>
      <w:r>
        <w:rPr>
          <w:rFonts w:hint="eastAsia"/>
          <w:sz w:val="18"/>
        </w:rPr>
        <w:t>[6]</w:t>
      </w:r>
      <w:r>
        <w:rPr>
          <w:bCs/>
          <w:spacing w:val="-2"/>
          <w:kern w:val="44"/>
          <w:sz w:val="18"/>
          <w:szCs w:val="28"/>
        </w:rPr>
        <w:t xml:space="preserve"> </w:t>
      </w:r>
      <w:r>
        <w:rPr>
          <w:bCs/>
          <w:spacing w:val="-2"/>
          <w:kern w:val="44"/>
          <w:sz w:val="18"/>
          <w:szCs w:val="28"/>
        </w:rPr>
        <w:t>赵德喜</w:t>
      </w:r>
      <w:r>
        <w:rPr>
          <w:bCs/>
          <w:spacing w:val="-2"/>
          <w:kern w:val="44"/>
          <w:sz w:val="18"/>
          <w:szCs w:val="28"/>
        </w:rPr>
        <w:t>.</w:t>
      </w:r>
      <w:r>
        <w:rPr>
          <w:rFonts w:hint="eastAsia"/>
          <w:bCs/>
          <w:spacing w:val="-2"/>
          <w:kern w:val="44"/>
          <w:sz w:val="18"/>
          <w:szCs w:val="28"/>
        </w:rPr>
        <w:t xml:space="preserve"> </w:t>
      </w:r>
      <w:r>
        <w:rPr>
          <w:bCs/>
          <w:spacing w:val="-2"/>
          <w:kern w:val="44"/>
          <w:sz w:val="18"/>
          <w:szCs w:val="28"/>
        </w:rPr>
        <w:t>美军推行信息战困难重重</w:t>
      </w:r>
      <w:r>
        <w:rPr>
          <w:rFonts w:hint="eastAsia"/>
          <w:bCs/>
          <w:spacing w:val="-2"/>
          <w:kern w:val="44"/>
          <w:sz w:val="18"/>
          <w:szCs w:val="28"/>
        </w:rPr>
        <w:t>.http://www.usa-mil.com</w:t>
      </w:r>
      <w:r>
        <w:rPr>
          <w:rFonts w:hint="eastAsia"/>
          <w:bCs/>
          <w:spacing w:val="-2"/>
          <w:kern w:val="44"/>
          <w:sz w:val="18"/>
          <w:szCs w:val="28"/>
        </w:rPr>
        <w:t>，</w:t>
      </w:r>
      <w:r>
        <w:rPr>
          <w:rFonts w:hint="eastAsia"/>
          <w:bCs/>
          <w:spacing w:val="-2"/>
          <w:kern w:val="44"/>
          <w:sz w:val="18"/>
          <w:szCs w:val="28"/>
        </w:rPr>
        <w:t>2003-05-15.  /*</w:t>
      </w:r>
      <w:r>
        <w:rPr>
          <w:rFonts w:hint="eastAsia"/>
          <w:bCs/>
          <w:spacing w:val="-2"/>
          <w:kern w:val="44"/>
          <w:sz w:val="18"/>
          <w:szCs w:val="28"/>
        </w:rPr>
        <w:t>网页内容格式</w:t>
      </w:r>
      <w:r>
        <w:rPr>
          <w:rFonts w:hint="eastAsia"/>
          <w:bCs/>
          <w:spacing w:val="-2"/>
          <w:kern w:val="44"/>
          <w:sz w:val="18"/>
          <w:szCs w:val="28"/>
        </w:rPr>
        <w:t>*/</w:t>
      </w:r>
    </w:p>
    <w:p w:rsidR="00030ADA" w:rsidRDefault="00030ADA" w:rsidP="006E6B18">
      <w:pPr>
        <w:adjustRightInd w:val="0"/>
        <w:snapToGrid w:val="0"/>
        <w:spacing w:line="360" w:lineRule="auto"/>
        <w:ind w:left="270" w:hangingChars="150" w:hanging="270"/>
        <w:rPr>
          <w:sz w:val="18"/>
        </w:rPr>
      </w:pPr>
      <w:r>
        <w:rPr>
          <w:rFonts w:hint="eastAsia"/>
          <w:sz w:val="18"/>
        </w:rPr>
        <w:t>[7]</w:t>
      </w:r>
      <w:r>
        <w:rPr>
          <w:rFonts w:ascii="宋体" w:hAnsi="宋体" w:hint="eastAsia"/>
          <w:sz w:val="18"/>
        </w:rPr>
        <w:t xml:space="preserve"> </w:t>
      </w:r>
      <w:r>
        <w:rPr>
          <w:sz w:val="18"/>
        </w:rPr>
        <w:t>IETF RFC 2805</w:t>
      </w:r>
      <w:r>
        <w:rPr>
          <w:rFonts w:ascii="宋体" w:hAnsi="宋体" w:hint="eastAsia"/>
          <w:sz w:val="18"/>
        </w:rPr>
        <w:t xml:space="preserve"> 媒体网关控制协议结构和要求</w:t>
      </w:r>
      <w:r>
        <w:rPr>
          <w:rFonts w:hint="eastAsia"/>
          <w:sz w:val="18"/>
        </w:rPr>
        <w:t xml:space="preserve">.  </w:t>
      </w:r>
      <w:r>
        <w:rPr>
          <w:rFonts w:cs="宋体" w:hint="eastAsia"/>
          <w:kern w:val="0"/>
          <w:sz w:val="18"/>
          <w:szCs w:val="18"/>
          <w:lang w:bidi="bo-CN"/>
        </w:rPr>
        <w:t>/*</w:t>
      </w:r>
      <w:r>
        <w:rPr>
          <w:rFonts w:hint="eastAsia"/>
          <w:sz w:val="18"/>
        </w:rPr>
        <w:t xml:space="preserve"> IETF</w:t>
      </w:r>
      <w:r>
        <w:rPr>
          <w:rFonts w:cs="宋体" w:hint="eastAsia"/>
          <w:kern w:val="0"/>
          <w:sz w:val="18"/>
          <w:szCs w:val="18"/>
          <w:lang w:bidi="bo-CN"/>
        </w:rPr>
        <w:t>标准格式</w:t>
      </w:r>
      <w:r>
        <w:rPr>
          <w:rFonts w:cs="宋体" w:hint="eastAsia"/>
          <w:kern w:val="0"/>
          <w:sz w:val="18"/>
          <w:szCs w:val="18"/>
          <w:lang w:bidi="bo-CN"/>
        </w:rPr>
        <w:t>*/</w:t>
      </w:r>
    </w:p>
    <w:p w:rsidR="00030ADA" w:rsidRDefault="00030ADA" w:rsidP="006E6B18">
      <w:pPr>
        <w:adjustRightInd w:val="0"/>
        <w:snapToGrid w:val="0"/>
        <w:spacing w:line="360" w:lineRule="auto"/>
        <w:ind w:left="270" w:hangingChars="150" w:hanging="270"/>
        <w:rPr>
          <w:rFonts w:cs="宋体"/>
          <w:kern w:val="0"/>
          <w:sz w:val="18"/>
          <w:szCs w:val="18"/>
          <w:lang w:bidi="bo-CN"/>
        </w:rPr>
      </w:pPr>
      <w:r>
        <w:rPr>
          <w:rFonts w:cs="宋体" w:hint="eastAsia"/>
          <w:kern w:val="0"/>
          <w:sz w:val="18"/>
          <w:szCs w:val="18"/>
          <w:lang w:bidi="bo-CN"/>
        </w:rPr>
        <w:t xml:space="preserve">[8] </w:t>
      </w:r>
      <w:r>
        <w:rPr>
          <w:rFonts w:hint="eastAsia"/>
          <w:sz w:val="18"/>
        </w:rPr>
        <w:t>IETF RFC 2543 SIP</w:t>
      </w:r>
      <w:r>
        <w:rPr>
          <w:rFonts w:hint="eastAsia"/>
          <w:sz w:val="18"/>
        </w:rPr>
        <w:t>协议</w:t>
      </w:r>
      <w:r>
        <w:rPr>
          <w:rFonts w:hint="eastAsia"/>
          <w:sz w:val="18"/>
        </w:rPr>
        <w:t xml:space="preserve">.   </w:t>
      </w:r>
      <w:r>
        <w:rPr>
          <w:rFonts w:cs="宋体" w:hint="eastAsia"/>
          <w:kern w:val="0"/>
          <w:sz w:val="18"/>
          <w:szCs w:val="18"/>
          <w:lang w:bidi="bo-CN"/>
        </w:rPr>
        <w:t>/*</w:t>
      </w:r>
      <w:r>
        <w:rPr>
          <w:rFonts w:hint="eastAsia"/>
          <w:sz w:val="18"/>
        </w:rPr>
        <w:t xml:space="preserve"> IETF</w:t>
      </w:r>
      <w:r>
        <w:rPr>
          <w:rFonts w:cs="宋体" w:hint="eastAsia"/>
          <w:kern w:val="0"/>
          <w:sz w:val="18"/>
          <w:szCs w:val="18"/>
          <w:lang w:bidi="bo-CN"/>
        </w:rPr>
        <w:t>标准格式</w:t>
      </w:r>
      <w:r>
        <w:rPr>
          <w:rFonts w:cs="宋体" w:hint="eastAsia"/>
          <w:kern w:val="0"/>
          <w:sz w:val="18"/>
          <w:szCs w:val="18"/>
          <w:lang w:bidi="bo-CN"/>
        </w:rPr>
        <w:t xml:space="preserve">*/ </w:t>
      </w:r>
    </w:p>
    <w:p w:rsidR="00030ADA" w:rsidRDefault="00030ADA" w:rsidP="006E6B18">
      <w:pPr>
        <w:widowControl/>
        <w:spacing w:line="360" w:lineRule="auto"/>
        <w:jc w:val="left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br w:type="page"/>
      </w:r>
    </w:p>
    <w:p w:rsidR="00030ADA" w:rsidRDefault="00030ADA" w:rsidP="006E6B18">
      <w:pPr>
        <w:widowControl/>
        <w:spacing w:line="360" w:lineRule="auto"/>
        <w:jc w:val="center"/>
        <w:rPr>
          <w:b/>
          <w:sz w:val="44"/>
          <w:szCs w:val="44"/>
        </w:rPr>
      </w:pPr>
      <w:r>
        <w:rPr>
          <w:rFonts w:hint="eastAsia"/>
          <w:b/>
          <w:sz w:val="44"/>
          <w:szCs w:val="44"/>
        </w:rPr>
        <w:lastRenderedPageBreak/>
        <w:t>附录三：</w:t>
      </w:r>
      <w:ins w:id="64" w:author="高璇璇" w:date="2017-05-23T11:27:00Z">
        <w:r w:rsidR="009E05EC">
          <w:rPr>
            <w:rFonts w:hint="eastAsia"/>
            <w:b/>
            <w:sz w:val="44"/>
            <w:szCs w:val="44"/>
          </w:rPr>
          <w:t>未</w:t>
        </w:r>
      </w:ins>
      <w:r>
        <w:rPr>
          <w:rFonts w:hint="eastAsia"/>
          <w:b/>
          <w:sz w:val="44"/>
          <w:szCs w:val="44"/>
        </w:rPr>
        <w:t>涉密证明</w:t>
      </w:r>
    </w:p>
    <w:p w:rsidR="00030ADA" w:rsidRDefault="00030ADA" w:rsidP="006E6B18">
      <w:pPr>
        <w:spacing w:line="360" w:lineRule="auto"/>
        <w:jc w:val="center"/>
        <w:rPr>
          <w:sz w:val="28"/>
          <w:szCs w:val="28"/>
        </w:rPr>
      </w:pPr>
    </w:p>
    <w:p w:rsidR="00030ADA" w:rsidRDefault="00030ADA" w:rsidP="006E6B18">
      <w:pPr>
        <w:spacing w:line="360" w:lineRule="auto"/>
        <w:jc w:val="center"/>
        <w:rPr>
          <w:sz w:val="28"/>
          <w:szCs w:val="28"/>
        </w:rPr>
      </w:pPr>
    </w:p>
    <w:p w:rsidR="00030ADA" w:rsidRDefault="00030ADA" w:rsidP="006E6B18">
      <w:pPr>
        <w:spacing w:line="360" w:lineRule="auto"/>
        <w:jc w:val="center"/>
        <w:rPr>
          <w:sz w:val="28"/>
          <w:szCs w:val="28"/>
        </w:rPr>
      </w:pPr>
    </w:p>
    <w:p w:rsidR="00030ADA" w:rsidRDefault="00030ADA" w:rsidP="006E6B18">
      <w:pPr>
        <w:spacing w:line="360" w:lineRule="auto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证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明</w:t>
      </w:r>
    </w:p>
    <w:p w:rsidR="00030ADA" w:rsidRDefault="00030ADA" w:rsidP="006E6B18">
      <w:pPr>
        <w:spacing w:line="360" w:lineRule="auto"/>
        <w:jc w:val="center"/>
        <w:rPr>
          <w:sz w:val="28"/>
          <w:szCs w:val="28"/>
        </w:rPr>
      </w:pPr>
    </w:p>
    <w:p w:rsidR="00030ADA" w:rsidRDefault="00030ADA" w:rsidP="006E6B18">
      <w:pPr>
        <w:spacing w:line="360" w:lineRule="auto"/>
        <w:jc w:val="center"/>
        <w:rPr>
          <w:sz w:val="28"/>
          <w:szCs w:val="28"/>
        </w:rPr>
      </w:pPr>
    </w:p>
    <w:p w:rsidR="00030ADA" w:rsidRDefault="00030ADA" w:rsidP="006E6B18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  <w:r>
        <w:rPr>
          <w:rFonts w:hint="eastAsia"/>
          <w:sz w:val="28"/>
          <w:szCs w:val="28"/>
        </w:rPr>
        <w:t>兹证明</w:t>
      </w:r>
      <w:r>
        <w:rPr>
          <w:rFonts w:hint="eastAsia"/>
          <w:sz w:val="28"/>
          <w:szCs w:val="28"/>
          <w:u w:val="single"/>
        </w:rPr>
        <w:tab/>
      </w:r>
      <w:r>
        <w:rPr>
          <w:rFonts w:hint="eastAsia"/>
          <w:sz w:val="28"/>
          <w:szCs w:val="28"/>
          <w:u w:val="single"/>
        </w:rPr>
        <w:tab/>
      </w:r>
      <w:r>
        <w:rPr>
          <w:rFonts w:hint="eastAsia"/>
          <w:sz w:val="28"/>
          <w:szCs w:val="28"/>
          <w:u w:val="single"/>
        </w:rPr>
        <w:tab/>
      </w:r>
      <w:r>
        <w:rPr>
          <w:rFonts w:hint="eastAsia"/>
          <w:sz w:val="28"/>
          <w:szCs w:val="28"/>
          <w:u w:val="single"/>
        </w:rPr>
        <w:tab/>
      </w:r>
      <w:r>
        <w:rPr>
          <w:rFonts w:hint="eastAsia"/>
          <w:sz w:val="28"/>
          <w:szCs w:val="28"/>
          <w:u w:val="single"/>
        </w:rPr>
        <w:tab/>
      </w:r>
      <w:r>
        <w:rPr>
          <w:rFonts w:hint="eastAsia"/>
          <w:sz w:val="28"/>
          <w:szCs w:val="28"/>
        </w:rPr>
        <w:t>大学</w:t>
      </w:r>
      <w:r>
        <w:rPr>
          <w:rFonts w:hint="eastAsia"/>
          <w:sz w:val="28"/>
          <w:szCs w:val="28"/>
          <w:u w:val="single"/>
        </w:rPr>
        <w:tab/>
      </w:r>
      <w:r>
        <w:rPr>
          <w:rFonts w:hint="eastAsia"/>
          <w:sz w:val="28"/>
          <w:szCs w:val="28"/>
          <w:u w:val="single"/>
        </w:rPr>
        <w:tab/>
      </w:r>
      <w:r>
        <w:rPr>
          <w:rFonts w:hint="eastAsia"/>
          <w:sz w:val="28"/>
          <w:szCs w:val="28"/>
          <w:u w:val="single"/>
        </w:rPr>
        <w:tab/>
      </w:r>
      <w:r>
        <w:rPr>
          <w:rFonts w:hint="eastAsia"/>
          <w:sz w:val="28"/>
          <w:szCs w:val="28"/>
          <w:u w:val="single"/>
        </w:rPr>
        <w:tab/>
      </w:r>
      <w:r>
        <w:rPr>
          <w:rFonts w:hint="eastAsia"/>
          <w:sz w:val="28"/>
          <w:szCs w:val="28"/>
          <w:u w:val="single"/>
        </w:rPr>
        <w:tab/>
      </w:r>
      <w:r>
        <w:rPr>
          <w:rFonts w:hint="eastAsia"/>
          <w:sz w:val="28"/>
          <w:szCs w:val="28"/>
        </w:rPr>
        <w:t>学院参加“第</w:t>
      </w:r>
      <w:r w:rsidR="006E6B18">
        <w:rPr>
          <w:rFonts w:hint="eastAsia"/>
          <w:sz w:val="28"/>
          <w:szCs w:val="28"/>
        </w:rPr>
        <w:t>3</w:t>
      </w:r>
      <w:r w:rsidR="004C2660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届</w:t>
      </w:r>
      <w:r>
        <w:rPr>
          <w:rFonts w:ascii="宋体" w:hAnsi="宋体" w:hint="eastAsia"/>
          <w:sz w:val="28"/>
          <w:szCs w:val="28"/>
        </w:rPr>
        <w:t>南京地区研究生通信年会”所投递的论文稿件均为不涉密材料，特此证明。</w:t>
      </w:r>
    </w:p>
    <w:p w:rsidR="00030ADA" w:rsidRDefault="00030ADA" w:rsidP="006E6B18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:rsidR="00030ADA" w:rsidRDefault="00030ADA" w:rsidP="006E6B18">
      <w:pPr>
        <w:spacing w:line="360" w:lineRule="auto"/>
        <w:ind w:firstLineChars="200" w:firstLine="560"/>
        <w:rPr>
          <w:rFonts w:ascii="宋体" w:hAnsi="宋体"/>
          <w:sz w:val="28"/>
          <w:szCs w:val="28"/>
        </w:rPr>
      </w:pPr>
    </w:p>
    <w:p w:rsidR="00030ADA" w:rsidRDefault="00030ADA" w:rsidP="00804AD5">
      <w:pPr>
        <w:spacing w:line="360" w:lineRule="auto"/>
        <w:ind w:left="700" w:firstLineChars="1850" w:firstLine="51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  <w:u w:val="single"/>
        </w:rPr>
        <w:t xml:space="preserve">                   </w:t>
      </w:r>
      <w:r>
        <w:rPr>
          <w:rFonts w:ascii="宋体" w:hAnsi="宋体" w:hint="eastAsia"/>
          <w:sz w:val="28"/>
          <w:szCs w:val="28"/>
        </w:rPr>
        <w:t>学院</w:t>
      </w:r>
    </w:p>
    <w:p w:rsidR="00030ADA" w:rsidRDefault="00032AC9" w:rsidP="00804AD5">
      <w:pPr>
        <w:spacing w:line="360" w:lineRule="auto"/>
        <w:ind w:firstLineChars="2300" w:firstLine="644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201</w:t>
      </w:r>
      <w:r w:rsidR="004C2660">
        <w:rPr>
          <w:rFonts w:ascii="宋体" w:hAnsi="宋体" w:hint="eastAsia"/>
          <w:sz w:val="28"/>
          <w:szCs w:val="28"/>
        </w:rPr>
        <w:t>7</w:t>
      </w:r>
      <w:r w:rsidR="00030ADA">
        <w:rPr>
          <w:rFonts w:ascii="宋体" w:hAnsi="宋体" w:hint="eastAsia"/>
          <w:sz w:val="28"/>
          <w:szCs w:val="28"/>
        </w:rPr>
        <w:t>年X月X日</w:t>
      </w:r>
    </w:p>
    <w:p w:rsidR="00030ADA" w:rsidRDefault="00030ADA" w:rsidP="006E6B18">
      <w:pPr>
        <w:spacing w:line="360" w:lineRule="auto"/>
        <w:ind w:firstLineChars="1300" w:firstLine="3640"/>
        <w:rPr>
          <w:rFonts w:ascii="宋体" w:hAnsi="宋体"/>
          <w:sz w:val="28"/>
          <w:szCs w:val="28"/>
        </w:rPr>
      </w:pPr>
    </w:p>
    <w:p w:rsidR="00030ADA" w:rsidRDefault="00030ADA" w:rsidP="006E6B18">
      <w:pPr>
        <w:spacing w:line="360" w:lineRule="auto"/>
        <w:ind w:firstLineChars="1300" w:firstLine="3640"/>
        <w:rPr>
          <w:rFonts w:ascii="宋体" w:hAnsi="宋体"/>
          <w:sz w:val="28"/>
          <w:szCs w:val="28"/>
        </w:rPr>
      </w:pPr>
    </w:p>
    <w:p w:rsidR="00030ADA" w:rsidRDefault="00030ADA" w:rsidP="006E6B18">
      <w:pPr>
        <w:spacing w:line="360" w:lineRule="auto"/>
        <w:ind w:firstLineChars="1300" w:firstLine="3640"/>
        <w:rPr>
          <w:rFonts w:ascii="宋体" w:hAnsi="宋体"/>
          <w:sz w:val="28"/>
          <w:szCs w:val="28"/>
        </w:rPr>
      </w:pPr>
    </w:p>
    <w:p w:rsidR="00030ADA" w:rsidRDefault="00030ADA" w:rsidP="006E6B18">
      <w:pPr>
        <w:spacing w:line="360" w:lineRule="auto"/>
        <w:ind w:firstLineChars="1300" w:firstLine="3640"/>
        <w:rPr>
          <w:rFonts w:ascii="宋体" w:hAnsi="宋体"/>
          <w:sz w:val="28"/>
          <w:szCs w:val="28"/>
        </w:rPr>
      </w:pPr>
    </w:p>
    <w:p w:rsidR="00804AD5" w:rsidRDefault="00804AD5" w:rsidP="00804AD5">
      <w:pPr>
        <w:spacing w:line="360" w:lineRule="auto"/>
        <w:rPr>
          <w:rFonts w:ascii="宋体" w:hAnsi="宋体"/>
          <w:sz w:val="28"/>
          <w:szCs w:val="28"/>
        </w:rPr>
      </w:pPr>
    </w:p>
    <w:p w:rsidR="00030ADA" w:rsidRDefault="00030ADA" w:rsidP="00804AD5">
      <w:pPr>
        <w:spacing w:line="360" w:lineRule="auto"/>
        <w:ind w:firstLineChars="1350" w:firstLine="378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传真号：</w:t>
      </w:r>
    </w:p>
    <w:p w:rsidR="00030ADA" w:rsidRDefault="00030ADA" w:rsidP="00804AD5">
      <w:pPr>
        <w:spacing w:line="360" w:lineRule="auto"/>
        <w:ind w:firstLineChars="1350" w:firstLine="3780"/>
        <w:rPr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收件人：</w:t>
      </w:r>
    </w:p>
    <w:p w:rsidR="00030ADA" w:rsidRDefault="00030ADA" w:rsidP="006E6B18">
      <w:pPr>
        <w:widowControl/>
        <w:spacing w:line="360" w:lineRule="auto"/>
        <w:jc w:val="left"/>
      </w:pPr>
      <w:r>
        <w:br w:type="page"/>
      </w:r>
    </w:p>
    <w:p w:rsidR="00941FAF" w:rsidRPr="00941FAF" w:rsidRDefault="00941FAF" w:rsidP="00941FAF">
      <w:pPr>
        <w:jc w:val="center"/>
        <w:rPr>
          <w:rFonts w:ascii="宋体" w:hAnsi="宋体"/>
          <w:b/>
          <w:sz w:val="44"/>
          <w:szCs w:val="44"/>
        </w:rPr>
      </w:pPr>
      <w:r w:rsidRPr="00941FAF">
        <w:rPr>
          <w:rFonts w:ascii="宋体" w:hAnsi="宋体" w:hint="eastAsia"/>
          <w:b/>
          <w:sz w:val="44"/>
          <w:szCs w:val="44"/>
        </w:rPr>
        <w:lastRenderedPageBreak/>
        <w:t>附录四</w:t>
      </w:r>
      <w:r w:rsidRPr="00941FAF">
        <w:rPr>
          <w:rFonts w:ascii="宋体" w:hAnsi="宋体"/>
          <w:b/>
          <w:sz w:val="44"/>
          <w:szCs w:val="44"/>
        </w:rPr>
        <w:t>：</w:t>
      </w:r>
    </w:p>
    <w:p w:rsidR="00941FAF" w:rsidRPr="00941FAF" w:rsidRDefault="00941FAF" w:rsidP="00941FAF">
      <w:pPr>
        <w:jc w:val="center"/>
        <w:rPr>
          <w:rFonts w:ascii="宋体" w:hAnsi="宋体"/>
          <w:b/>
          <w:sz w:val="32"/>
          <w:szCs w:val="32"/>
        </w:rPr>
      </w:pPr>
      <w:r w:rsidRPr="00941FAF">
        <w:rPr>
          <w:rFonts w:ascii="宋体" w:hAnsi="宋体" w:hint="eastAsia"/>
          <w:b/>
          <w:sz w:val="32"/>
          <w:szCs w:val="32"/>
        </w:rPr>
        <w:t>第3</w:t>
      </w:r>
      <w:r w:rsidR="004C2660">
        <w:rPr>
          <w:rFonts w:ascii="宋体" w:hAnsi="宋体" w:hint="eastAsia"/>
          <w:b/>
          <w:sz w:val="32"/>
          <w:szCs w:val="32"/>
        </w:rPr>
        <w:t>2</w:t>
      </w:r>
      <w:r w:rsidRPr="00941FAF">
        <w:rPr>
          <w:rFonts w:ascii="宋体" w:hAnsi="宋体" w:hint="eastAsia"/>
          <w:b/>
          <w:sz w:val="32"/>
          <w:szCs w:val="32"/>
        </w:rPr>
        <w:t>届</w:t>
      </w:r>
      <w:r w:rsidRPr="00941FAF">
        <w:rPr>
          <w:rFonts w:ascii="宋体" w:hAnsi="宋体"/>
          <w:b/>
          <w:sz w:val="32"/>
          <w:szCs w:val="32"/>
        </w:rPr>
        <w:t>南京地区研究生通信年会</w:t>
      </w:r>
      <w:r w:rsidR="00F4122F">
        <w:rPr>
          <w:rFonts w:ascii="宋体" w:hAnsi="宋体" w:hint="eastAsia"/>
          <w:b/>
          <w:sz w:val="32"/>
          <w:szCs w:val="32"/>
        </w:rPr>
        <w:t>各</w:t>
      </w:r>
      <w:r w:rsidRPr="00941FAF">
        <w:rPr>
          <w:rFonts w:ascii="宋体" w:hAnsi="宋体" w:hint="eastAsia"/>
          <w:b/>
          <w:sz w:val="32"/>
          <w:szCs w:val="32"/>
        </w:rPr>
        <w:t>高校联系人</w:t>
      </w:r>
      <w:r w:rsidRPr="00941FAF">
        <w:rPr>
          <w:rFonts w:ascii="宋体" w:hAnsi="宋体"/>
          <w:b/>
          <w:sz w:val="32"/>
          <w:szCs w:val="32"/>
        </w:rPr>
        <w:t>名单</w:t>
      </w:r>
    </w:p>
    <w:p w:rsidR="00941FAF" w:rsidRPr="00941FAF" w:rsidRDefault="00941FAF" w:rsidP="00941FAF">
      <w:pPr>
        <w:rPr>
          <w:rFonts w:ascii="宋体" w:hAnsi="宋体"/>
          <w:b/>
          <w:sz w:val="30"/>
          <w:szCs w:val="30"/>
        </w:rPr>
      </w:pPr>
      <w:r w:rsidRPr="00941FAF">
        <w:rPr>
          <w:rFonts w:ascii="宋体" w:hAnsi="宋体" w:hint="eastAsia"/>
          <w:b/>
          <w:sz w:val="30"/>
          <w:szCs w:val="30"/>
        </w:rPr>
        <w:t>主办单位</w:t>
      </w:r>
      <w:r w:rsidRPr="00941FAF">
        <w:rPr>
          <w:rFonts w:ascii="宋体" w:hAnsi="宋体"/>
          <w:b/>
          <w:sz w:val="30"/>
          <w:szCs w:val="30"/>
        </w:rPr>
        <w:t>：</w:t>
      </w:r>
    </w:p>
    <w:p w:rsidR="00941FAF" w:rsidRPr="00941FAF" w:rsidRDefault="004C2660" w:rsidP="00941FAF">
      <w:pPr>
        <w:ind w:firstLineChars="200" w:firstLine="420"/>
        <w:rPr>
          <w:rFonts w:ascii="宋体" w:hAnsi="宋体"/>
          <w:sz w:val="30"/>
          <w:szCs w:val="30"/>
        </w:rPr>
      </w:pPr>
      <w:r>
        <w:rPr>
          <w:rFonts w:ascii="宋体" w:hAnsi="宋体" w:hint="eastAsia"/>
          <w:szCs w:val="21"/>
        </w:rPr>
        <w:t>东南大学</w:t>
      </w:r>
    </w:p>
    <w:p w:rsidR="00941FAF" w:rsidRPr="00941FAF" w:rsidRDefault="00C75508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信息科学与工程学院</w:t>
      </w:r>
      <w:r w:rsidR="00941FAF" w:rsidRPr="00941FAF">
        <w:rPr>
          <w:rFonts w:ascii="宋体" w:hAnsi="宋体" w:hint="eastAsia"/>
          <w:szCs w:val="21"/>
        </w:rPr>
        <w:t xml:space="preserve">  </w:t>
      </w:r>
      <w:r w:rsidR="00941FAF" w:rsidRPr="00941FAF">
        <w:rPr>
          <w:rFonts w:ascii="宋体" w:hAnsi="宋体"/>
          <w:szCs w:val="21"/>
        </w:rPr>
        <w:t xml:space="preserve">     </w:t>
      </w:r>
      <w:r>
        <w:rPr>
          <w:rFonts w:ascii="宋体" w:hAnsi="宋体"/>
          <w:szCs w:val="21"/>
        </w:rPr>
        <w:t xml:space="preserve">    </w:t>
      </w:r>
      <w:r>
        <w:rPr>
          <w:rFonts w:ascii="宋体" w:hAnsi="宋体" w:hint="eastAsia"/>
          <w:szCs w:val="21"/>
        </w:rPr>
        <w:t>高璇璇</w:t>
      </w:r>
      <w:r w:rsidR="00941FAF" w:rsidRPr="00941FAF"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15150695186</w:t>
      </w:r>
    </w:p>
    <w:p w:rsidR="00941FAF" w:rsidRPr="00941FAF" w:rsidRDefault="00941FAF" w:rsidP="00941FAF">
      <w:pPr>
        <w:rPr>
          <w:rFonts w:ascii="宋体" w:hAnsi="宋体"/>
          <w:b/>
          <w:sz w:val="30"/>
          <w:szCs w:val="30"/>
        </w:rPr>
      </w:pPr>
      <w:r w:rsidRPr="00941FAF">
        <w:rPr>
          <w:rFonts w:ascii="宋体" w:hAnsi="宋体" w:hint="eastAsia"/>
          <w:b/>
          <w:sz w:val="30"/>
          <w:szCs w:val="30"/>
        </w:rPr>
        <w:t>协办单位</w:t>
      </w:r>
      <w:r w:rsidRPr="00941FAF">
        <w:rPr>
          <w:rFonts w:ascii="宋体" w:hAnsi="宋体"/>
          <w:b/>
          <w:sz w:val="30"/>
          <w:szCs w:val="30"/>
        </w:rPr>
        <w:t>：</w:t>
      </w:r>
    </w:p>
    <w:p w:rsidR="00941FAF" w:rsidRDefault="00941FAF" w:rsidP="00941FAF">
      <w:pPr>
        <w:ind w:firstLineChars="200" w:firstLine="420"/>
        <w:rPr>
          <w:rFonts w:ascii="宋体" w:hAnsi="宋体"/>
          <w:szCs w:val="21"/>
        </w:rPr>
      </w:pPr>
      <w:r w:rsidRPr="00941FAF">
        <w:rPr>
          <w:rFonts w:ascii="宋体" w:hAnsi="宋体" w:hint="eastAsia"/>
          <w:szCs w:val="21"/>
        </w:rPr>
        <w:t>南京</w:t>
      </w:r>
      <w:r w:rsidRPr="00941FAF">
        <w:rPr>
          <w:rFonts w:ascii="宋体" w:hAnsi="宋体"/>
          <w:szCs w:val="21"/>
        </w:rPr>
        <w:t>航空</w:t>
      </w:r>
      <w:r w:rsidRPr="00941FAF">
        <w:rPr>
          <w:rFonts w:ascii="宋体" w:hAnsi="宋体" w:hint="eastAsia"/>
          <w:szCs w:val="21"/>
        </w:rPr>
        <w:t>航天</w:t>
      </w:r>
      <w:r w:rsidRPr="00941FAF">
        <w:rPr>
          <w:rFonts w:ascii="宋体" w:hAnsi="宋体"/>
          <w:szCs w:val="21"/>
        </w:rPr>
        <w:t>大学</w:t>
      </w:r>
      <w:r w:rsidRPr="00941FAF">
        <w:rPr>
          <w:rFonts w:ascii="宋体" w:hAnsi="宋体" w:hint="eastAsia"/>
          <w:szCs w:val="21"/>
        </w:rPr>
        <w:t xml:space="preserve"> </w:t>
      </w:r>
      <w:r w:rsidRPr="00941FAF">
        <w:rPr>
          <w:rFonts w:ascii="宋体" w:hAnsi="宋体"/>
          <w:szCs w:val="21"/>
        </w:rPr>
        <w:t xml:space="preserve">           </w:t>
      </w:r>
      <w:r w:rsidRPr="00941FAF">
        <w:rPr>
          <w:rFonts w:ascii="宋体" w:hAnsi="宋体" w:hint="eastAsia"/>
          <w:szCs w:val="21"/>
        </w:rPr>
        <w:t xml:space="preserve"> 汪  </w:t>
      </w:r>
      <w:r w:rsidRPr="00941FAF">
        <w:rPr>
          <w:rFonts w:ascii="宋体" w:hAnsi="宋体"/>
          <w:szCs w:val="21"/>
        </w:rPr>
        <w:t>宽</w:t>
      </w:r>
      <w:r w:rsidRPr="00941FAF">
        <w:rPr>
          <w:rFonts w:ascii="宋体" w:hAnsi="宋体" w:hint="eastAsia"/>
          <w:szCs w:val="21"/>
        </w:rPr>
        <w:t xml:space="preserve">  18262623657</w:t>
      </w:r>
    </w:p>
    <w:p w:rsidR="00C75508" w:rsidRPr="00941FAF" w:rsidRDefault="00C75508" w:rsidP="00941FAF">
      <w:pPr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南京理工大学                 </w:t>
      </w:r>
      <w:ins w:id="65" w:author="高璇璇" w:date="2017-05-17T12:21:00Z">
        <w:r w:rsidR="00B14609">
          <w:rPr>
            <w:rFonts w:ascii="宋体" w:hAnsi="宋体" w:hint="eastAsia"/>
            <w:szCs w:val="21"/>
          </w:rPr>
          <w:t xml:space="preserve">楼霓珊 </w:t>
        </w:r>
      </w:ins>
      <w:del w:id="66" w:author="高璇璇" w:date="2017-05-17T12:21:00Z">
        <w:r w:rsidDel="00B14609">
          <w:rPr>
            <w:rFonts w:ascii="宋体" w:hAnsi="宋体"/>
            <w:szCs w:val="21"/>
          </w:rPr>
          <w:delText xml:space="preserve"> </w:delText>
        </w:r>
        <w:r w:rsidDel="00B14609">
          <w:rPr>
            <w:rFonts w:ascii="宋体" w:hAnsi="宋体" w:hint="eastAsia"/>
            <w:szCs w:val="21"/>
          </w:rPr>
          <w:delText>xxx</w:delText>
        </w:r>
        <w:r w:rsidDel="00B14609">
          <w:rPr>
            <w:rFonts w:ascii="宋体" w:hAnsi="宋体"/>
            <w:szCs w:val="21"/>
          </w:rPr>
          <w:delText xml:space="preserve"> </w:delText>
        </w:r>
      </w:del>
      <w:r>
        <w:rPr>
          <w:rFonts w:ascii="宋体" w:hAnsi="宋体"/>
          <w:szCs w:val="21"/>
        </w:rPr>
        <w:t xml:space="preserve"> </w:t>
      </w:r>
      <w:ins w:id="67" w:author="高璇璇" w:date="2017-05-17T12:21:00Z">
        <w:r w:rsidR="00B14609">
          <w:rPr>
            <w:rFonts w:ascii="宋体" w:hAnsi="宋体"/>
            <w:szCs w:val="21"/>
          </w:rPr>
          <w:t>18362962831</w:t>
        </w:r>
      </w:ins>
      <w:del w:id="68" w:author="高璇璇" w:date="2017-05-17T12:21:00Z">
        <w:r w:rsidDel="00B14609">
          <w:rPr>
            <w:rFonts w:ascii="宋体" w:hAnsi="宋体"/>
            <w:szCs w:val="21"/>
          </w:rPr>
          <w:delText xml:space="preserve">   </w:delText>
        </w:r>
        <w:r w:rsidDel="00B14609">
          <w:rPr>
            <w:rFonts w:ascii="宋体" w:hAnsi="宋体" w:hint="eastAsia"/>
            <w:szCs w:val="21"/>
          </w:rPr>
          <w:delText>xxxxxxx</w:delText>
        </w:r>
      </w:del>
    </w:p>
    <w:p w:rsidR="00941FAF" w:rsidRPr="00941FAF" w:rsidRDefault="00941FAF" w:rsidP="00941FAF">
      <w:pPr>
        <w:ind w:firstLineChars="200" w:firstLine="420"/>
        <w:rPr>
          <w:rFonts w:ascii="宋体" w:hAnsi="宋体"/>
          <w:szCs w:val="21"/>
        </w:rPr>
      </w:pPr>
      <w:r w:rsidRPr="00941FAF">
        <w:rPr>
          <w:rFonts w:ascii="宋体" w:hAnsi="宋体" w:hint="eastAsia"/>
          <w:szCs w:val="21"/>
        </w:rPr>
        <w:t xml:space="preserve">南京邮电大学      </w:t>
      </w:r>
      <w:r w:rsidRPr="00941FAF">
        <w:rPr>
          <w:rFonts w:ascii="宋体" w:hAnsi="宋体"/>
          <w:szCs w:val="21"/>
        </w:rPr>
        <w:t xml:space="preserve">           </w:t>
      </w:r>
      <w:r w:rsidRPr="00941FAF">
        <w:rPr>
          <w:rFonts w:ascii="宋体" w:hAnsi="宋体" w:hint="eastAsia"/>
          <w:szCs w:val="21"/>
        </w:rPr>
        <w:t>顾源源  18061616699</w:t>
      </w:r>
    </w:p>
    <w:p w:rsidR="00941FAF" w:rsidRDefault="00941FAF" w:rsidP="00941FAF">
      <w:pPr>
        <w:ind w:firstLineChars="200" w:firstLine="420"/>
        <w:rPr>
          <w:ins w:id="69" w:author="高璇璇" w:date="2017-05-17T12:23:00Z"/>
          <w:rFonts w:ascii="宋体" w:hAnsi="宋体"/>
          <w:szCs w:val="21"/>
        </w:rPr>
      </w:pPr>
      <w:r w:rsidRPr="00941FAF">
        <w:rPr>
          <w:rFonts w:ascii="宋体" w:hAnsi="宋体" w:hint="eastAsia"/>
          <w:szCs w:val="21"/>
        </w:rPr>
        <w:t>解放军</w:t>
      </w:r>
      <w:r w:rsidRPr="00941FAF">
        <w:rPr>
          <w:rFonts w:ascii="宋体" w:hAnsi="宋体"/>
          <w:szCs w:val="21"/>
        </w:rPr>
        <w:t>理工大学</w:t>
      </w:r>
      <w:r w:rsidRPr="00941FAF">
        <w:rPr>
          <w:rFonts w:ascii="宋体" w:hAnsi="宋体" w:hint="eastAsia"/>
          <w:szCs w:val="21"/>
        </w:rPr>
        <w:t xml:space="preserve">   </w:t>
      </w:r>
      <w:r w:rsidRPr="00941FAF">
        <w:rPr>
          <w:rFonts w:ascii="宋体" w:hAnsi="宋体"/>
          <w:szCs w:val="21"/>
        </w:rPr>
        <w:t xml:space="preserve">           </w:t>
      </w:r>
      <w:r w:rsidRPr="00941FAF">
        <w:rPr>
          <w:rFonts w:ascii="宋体" w:hAnsi="宋体" w:hint="eastAsia"/>
          <w:szCs w:val="21"/>
        </w:rPr>
        <w:t xml:space="preserve"> </w:t>
      </w:r>
      <w:ins w:id="70" w:author="高璇璇" w:date="2017-05-24T22:35:00Z">
        <w:r w:rsidR="008B123D">
          <w:rPr>
            <w:rFonts w:ascii="宋体" w:hAnsi="宋体" w:hint="eastAsia"/>
            <w:szCs w:val="21"/>
          </w:rPr>
          <w:t xml:space="preserve">林  </w:t>
        </w:r>
        <w:r w:rsidR="008B123D">
          <w:rPr>
            <w:rFonts w:ascii="宋体" w:hAnsi="宋体"/>
            <w:szCs w:val="21"/>
          </w:rPr>
          <w:t>志</w:t>
        </w:r>
      </w:ins>
      <w:del w:id="71" w:author="高璇璇" w:date="2017-05-24T22:35:00Z">
        <w:r w:rsidRPr="00941FAF" w:rsidDel="008B123D">
          <w:rPr>
            <w:rFonts w:ascii="宋体" w:hAnsi="宋体" w:hint="eastAsia"/>
            <w:szCs w:val="21"/>
          </w:rPr>
          <w:delText>孙</w:delText>
        </w:r>
        <w:r w:rsidRPr="00941FAF" w:rsidDel="008B123D">
          <w:rPr>
            <w:rFonts w:ascii="宋体" w:hAnsi="宋体"/>
            <w:szCs w:val="21"/>
          </w:rPr>
          <w:delText>保明</w:delText>
        </w:r>
      </w:del>
      <w:r w:rsidRPr="00941FAF">
        <w:rPr>
          <w:rFonts w:ascii="宋体" w:hAnsi="宋体" w:hint="eastAsia"/>
          <w:szCs w:val="21"/>
        </w:rPr>
        <w:t xml:space="preserve">  1</w:t>
      </w:r>
      <w:ins w:id="72" w:author="高璇璇" w:date="2017-05-24T22:35:00Z">
        <w:r w:rsidR="008B123D">
          <w:rPr>
            <w:rFonts w:ascii="宋体" w:hAnsi="宋体"/>
            <w:szCs w:val="21"/>
          </w:rPr>
          <w:t>5150697001</w:t>
        </w:r>
      </w:ins>
      <w:del w:id="73" w:author="高璇璇" w:date="2017-05-24T22:35:00Z">
        <w:r w:rsidRPr="00941FAF" w:rsidDel="008B123D">
          <w:rPr>
            <w:rFonts w:ascii="宋体" w:hAnsi="宋体" w:hint="eastAsia"/>
            <w:szCs w:val="21"/>
          </w:rPr>
          <w:delText>3270802001</w:delText>
        </w:r>
      </w:del>
    </w:p>
    <w:p w:rsidR="00B14609" w:rsidRDefault="00B14609" w:rsidP="00941FAF">
      <w:pPr>
        <w:ind w:firstLineChars="200" w:firstLine="420"/>
        <w:rPr>
          <w:ins w:id="74" w:author="高璇璇" w:date="2017-05-17T12:23:00Z"/>
          <w:rFonts w:ascii="宋体" w:hAnsi="宋体"/>
          <w:szCs w:val="21"/>
        </w:rPr>
      </w:pPr>
      <w:ins w:id="75" w:author="高璇璇" w:date="2017-05-17T12:23:00Z">
        <w:r>
          <w:rPr>
            <w:rFonts w:ascii="宋体" w:hAnsi="宋体" w:hint="eastAsia"/>
            <w:szCs w:val="21"/>
          </w:rPr>
          <w:t>东南大学</w:t>
        </w:r>
      </w:ins>
    </w:p>
    <w:p w:rsidR="00B14609" w:rsidRDefault="00B14609" w:rsidP="00941FAF">
      <w:pPr>
        <w:ind w:firstLineChars="200" w:firstLine="420"/>
        <w:rPr>
          <w:ins w:id="76" w:author="高璇璇" w:date="2017-05-17T12:23:00Z"/>
          <w:rFonts w:ascii="宋体" w:hAnsi="宋体"/>
          <w:szCs w:val="21"/>
        </w:rPr>
      </w:pPr>
      <w:ins w:id="77" w:author="高璇璇" w:date="2017-05-17T12:23:00Z">
        <w:r>
          <w:rPr>
            <w:rFonts w:ascii="宋体" w:hAnsi="宋体" w:hint="eastAsia"/>
            <w:szCs w:val="21"/>
          </w:rPr>
          <w:t>仪器科学</w:t>
        </w:r>
        <w:r>
          <w:rPr>
            <w:rFonts w:ascii="宋体" w:hAnsi="宋体"/>
            <w:szCs w:val="21"/>
          </w:rPr>
          <w:t>与工程学院</w:t>
        </w:r>
        <w:r>
          <w:rPr>
            <w:rFonts w:ascii="宋体" w:hAnsi="宋体"/>
            <w:szCs w:val="21"/>
          </w:rPr>
          <w:tab/>
        </w:r>
        <w:r>
          <w:rPr>
            <w:rFonts w:ascii="宋体" w:hAnsi="宋体"/>
            <w:szCs w:val="21"/>
          </w:rPr>
          <w:tab/>
        </w:r>
        <w:r>
          <w:rPr>
            <w:rFonts w:ascii="宋体" w:hAnsi="宋体"/>
            <w:szCs w:val="21"/>
          </w:rPr>
          <w:tab/>
          <w:t xml:space="preserve"> </w:t>
        </w:r>
      </w:ins>
      <w:proofErr w:type="gramStart"/>
      <w:ins w:id="78" w:author="高璇璇" w:date="2017-05-24T22:33:00Z">
        <w:r w:rsidR="00F62F90">
          <w:rPr>
            <w:rFonts w:ascii="宋体" w:hAnsi="宋体" w:hint="eastAsia"/>
            <w:szCs w:val="21"/>
          </w:rPr>
          <w:t>许  强</w:t>
        </w:r>
      </w:ins>
      <w:proofErr w:type="gramEnd"/>
      <w:ins w:id="79" w:author="高璇璇" w:date="2017-05-17T12:23:00Z">
        <w:r w:rsidR="00F62F90">
          <w:rPr>
            <w:rFonts w:ascii="宋体" w:hAnsi="宋体" w:hint="eastAsia"/>
            <w:szCs w:val="21"/>
          </w:rPr>
          <w:t xml:space="preserve">  15051889968</w:t>
        </w:r>
      </w:ins>
    </w:p>
    <w:p w:rsidR="00B14609" w:rsidRDefault="00B14609" w:rsidP="00941FAF">
      <w:pPr>
        <w:ind w:firstLineChars="200" w:firstLine="420"/>
        <w:rPr>
          <w:ins w:id="80" w:author="高璇璇" w:date="2017-05-17T12:24:00Z"/>
          <w:rFonts w:ascii="宋体" w:hAnsi="宋体"/>
          <w:szCs w:val="21"/>
        </w:rPr>
      </w:pPr>
      <w:ins w:id="81" w:author="高璇璇" w:date="2017-05-17T12:24:00Z">
        <w:r>
          <w:rPr>
            <w:rFonts w:ascii="宋体" w:hAnsi="宋体" w:hint="eastAsia"/>
            <w:szCs w:val="21"/>
          </w:rPr>
          <w:t>电子</w:t>
        </w:r>
        <w:r>
          <w:rPr>
            <w:rFonts w:ascii="宋体" w:hAnsi="宋体"/>
            <w:szCs w:val="21"/>
          </w:rPr>
          <w:t>技术与工程学院</w:t>
        </w:r>
        <w:r>
          <w:rPr>
            <w:rFonts w:ascii="宋体" w:hAnsi="宋体"/>
            <w:szCs w:val="21"/>
          </w:rPr>
          <w:tab/>
        </w:r>
        <w:r>
          <w:rPr>
            <w:rFonts w:ascii="宋体" w:hAnsi="宋体"/>
            <w:szCs w:val="21"/>
          </w:rPr>
          <w:tab/>
        </w:r>
        <w:r>
          <w:rPr>
            <w:rFonts w:ascii="宋体" w:hAnsi="宋体"/>
            <w:szCs w:val="21"/>
          </w:rPr>
          <w:tab/>
          <w:t xml:space="preserve"> </w:t>
        </w:r>
      </w:ins>
      <w:proofErr w:type="gramStart"/>
      <w:ins w:id="82" w:author="高璇璇" w:date="2017-05-23T10:20:00Z">
        <w:r w:rsidR="00C969AA">
          <w:rPr>
            <w:rFonts w:ascii="宋体" w:hAnsi="宋体" w:hint="eastAsia"/>
            <w:szCs w:val="21"/>
          </w:rPr>
          <w:t>刘</w:t>
        </w:r>
        <w:r w:rsidR="00C969AA">
          <w:rPr>
            <w:rFonts w:ascii="宋体" w:hAnsi="宋体"/>
            <w:szCs w:val="21"/>
          </w:rPr>
          <w:t>宏贵</w:t>
        </w:r>
      </w:ins>
      <w:ins w:id="83" w:author="高璇璇" w:date="2017-05-17T12:24:00Z">
        <w:r>
          <w:rPr>
            <w:rFonts w:ascii="宋体" w:hAnsi="宋体" w:hint="eastAsia"/>
            <w:szCs w:val="21"/>
          </w:rPr>
          <w:t xml:space="preserve">  1</w:t>
        </w:r>
      </w:ins>
      <w:ins w:id="84" w:author="高璇璇" w:date="2017-05-23T10:20:00Z">
        <w:r w:rsidR="00C969AA">
          <w:rPr>
            <w:rFonts w:ascii="宋体" w:hAnsi="宋体"/>
            <w:szCs w:val="21"/>
          </w:rPr>
          <w:t>5050525268</w:t>
        </w:r>
      </w:ins>
      <w:proofErr w:type="gramEnd"/>
    </w:p>
    <w:p w:rsidR="00B14609" w:rsidRPr="00941FAF" w:rsidRDefault="00B14609" w:rsidP="00941FAF">
      <w:pPr>
        <w:ind w:firstLineChars="200" w:firstLine="420"/>
        <w:rPr>
          <w:rFonts w:ascii="宋体" w:hAnsi="宋体"/>
          <w:szCs w:val="21"/>
        </w:rPr>
      </w:pPr>
      <w:ins w:id="85" w:author="高璇璇" w:date="2017-05-17T12:24:00Z">
        <w:r>
          <w:rPr>
            <w:rFonts w:ascii="宋体" w:hAnsi="宋体" w:hint="eastAsia"/>
            <w:szCs w:val="21"/>
          </w:rPr>
          <w:t>自动化</w:t>
        </w:r>
        <w:r>
          <w:rPr>
            <w:rFonts w:ascii="宋体" w:hAnsi="宋体"/>
            <w:szCs w:val="21"/>
          </w:rPr>
          <w:t>学院</w:t>
        </w:r>
        <w:r>
          <w:rPr>
            <w:rFonts w:ascii="宋体" w:hAnsi="宋体"/>
            <w:szCs w:val="21"/>
          </w:rPr>
          <w:tab/>
        </w:r>
        <w:r>
          <w:rPr>
            <w:rFonts w:ascii="宋体" w:hAnsi="宋体"/>
            <w:szCs w:val="21"/>
          </w:rPr>
          <w:tab/>
        </w:r>
        <w:r>
          <w:rPr>
            <w:rFonts w:ascii="宋体" w:hAnsi="宋体"/>
            <w:szCs w:val="21"/>
          </w:rPr>
          <w:tab/>
        </w:r>
        <w:r>
          <w:rPr>
            <w:rFonts w:ascii="宋体" w:hAnsi="宋体"/>
            <w:szCs w:val="21"/>
          </w:rPr>
          <w:tab/>
        </w:r>
        <w:r>
          <w:rPr>
            <w:rFonts w:ascii="宋体" w:hAnsi="宋体"/>
            <w:szCs w:val="21"/>
          </w:rPr>
          <w:tab/>
          <w:t xml:space="preserve"> </w:t>
        </w:r>
      </w:ins>
      <w:proofErr w:type="gramStart"/>
      <w:ins w:id="86" w:author="高璇璇" w:date="2017-05-23T10:21:00Z">
        <w:r w:rsidR="00C969AA">
          <w:rPr>
            <w:rFonts w:ascii="宋体" w:hAnsi="宋体" w:hint="eastAsia"/>
            <w:szCs w:val="21"/>
          </w:rPr>
          <w:t>邵</w:t>
        </w:r>
        <w:proofErr w:type="gramEnd"/>
        <w:r w:rsidR="00C969AA">
          <w:rPr>
            <w:rFonts w:ascii="宋体" w:hAnsi="宋体" w:hint="eastAsia"/>
            <w:szCs w:val="21"/>
          </w:rPr>
          <w:t xml:space="preserve">  恩</w:t>
        </w:r>
      </w:ins>
      <w:ins w:id="87" w:author="高璇璇" w:date="2017-05-17T12:24:00Z">
        <w:r>
          <w:rPr>
            <w:rFonts w:ascii="宋体" w:hAnsi="宋体" w:hint="eastAsia"/>
            <w:szCs w:val="21"/>
          </w:rPr>
          <w:t xml:space="preserve">  15</w:t>
        </w:r>
      </w:ins>
      <w:ins w:id="88" w:author="高璇璇" w:date="2017-05-23T10:22:00Z">
        <w:r w:rsidR="00C969AA">
          <w:rPr>
            <w:rFonts w:ascii="宋体" w:hAnsi="宋体"/>
            <w:szCs w:val="21"/>
          </w:rPr>
          <w:t>651768679</w:t>
        </w:r>
      </w:ins>
    </w:p>
    <w:p w:rsidR="00941FAF" w:rsidRPr="00941FAF" w:rsidRDefault="00941FAF" w:rsidP="00941FAF">
      <w:pPr>
        <w:rPr>
          <w:rFonts w:ascii="宋体" w:hAnsi="宋体"/>
          <w:b/>
          <w:sz w:val="30"/>
          <w:szCs w:val="30"/>
        </w:rPr>
      </w:pPr>
      <w:r w:rsidRPr="00941FAF">
        <w:rPr>
          <w:rFonts w:ascii="宋体" w:hAnsi="宋体" w:hint="eastAsia"/>
          <w:b/>
          <w:sz w:val="30"/>
          <w:szCs w:val="30"/>
        </w:rPr>
        <w:t>参加</w:t>
      </w:r>
      <w:r w:rsidRPr="00941FAF">
        <w:rPr>
          <w:rFonts w:ascii="宋体" w:hAnsi="宋体"/>
          <w:b/>
          <w:sz w:val="30"/>
          <w:szCs w:val="30"/>
        </w:rPr>
        <w:t>单位：</w:t>
      </w:r>
    </w:p>
    <w:p w:rsidR="00941FAF" w:rsidRPr="00941FAF" w:rsidRDefault="00941FAF" w:rsidP="00941FAF">
      <w:pPr>
        <w:ind w:firstLineChars="200" w:firstLine="420"/>
        <w:rPr>
          <w:rFonts w:ascii="宋体" w:hAnsi="宋体"/>
          <w:szCs w:val="21"/>
        </w:rPr>
      </w:pPr>
      <w:r w:rsidRPr="00941FAF">
        <w:rPr>
          <w:rFonts w:ascii="宋体" w:hAnsi="宋体" w:hint="eastAsia"/>
          <w:szCs w:val="21"/>
        </w:rPr>
        <w:t>南京大学</w:t>
      </w:r>
    </w:p>
    <w:p w:rsidR="00941FAF" w:rsidRPr="00941FAF" w:rsidRDefault="00941FAF" w:rsidP="00941FAF">
      <w:pPr>
        <w:ind w:firstLineChars="200" w:firstLine="420"/>
        <w:rPr>
          <w:rFonts w:ascii="宋体" w:hAnsi="宋体"/>
          <w:szCs w:val="21"/>
        </w:rPr>
      </w:pPr>
      <w:r w:rsidRPr="00941FAF">
        <w:rPr>
          <w:rFonts w:ascii="宋体" w:hAnsi="宋体" w:hint="eastAsia"/>
          <w:szCs w:val="21"/>
        </w:rPr>
        <w:t>电子科学</w:t>
      </w:r>
      <w:r w:rsidRPr="00941FAF">
        <w:rPr>
          <w:rFonts w:ascii="宋体" w:hAnsi="宋体"/>
          <w:szCs w:val="21"/>
        </w:rPr>
        <w:t>与工程学院</w:t>
      </w:r>
      <w:r w:rsidRPr="00941FAF">
        <w:rPr>
          <w:rFonts w:ascii="宋体" w:hAnsi="宋体" w:hint="eastAsia"/>
          <w:szCs w:val="21"/>
        </w:rPr>
        <w:t xml:space="preserve">  </w:t>
      </w:r>
      <w:r w:rsidR="00F15431">
        <w:rPr>
          <w:rFonts w:ascii="宋体" w:hAnsi="宋体"/>
          <w:szCs w:val="21"/>
        </w:rPr>
        <w:t xml:space="preserve">         </w:t>
      </w:r>
      <w:r w:rsidR="00F15431">
        <w:rPr>
          <w:rFonts w:ascii="宋体" w:hAnsi="宋体" w:hint="eastAsia"/>
          <w:szCs w:val="21"/>
        </w:rPr>
        <w:t xml:space="preserve">陆  胜  </w:t>
      </w:r>
      <w:r w:rsidR="00F15431">
        <w:rPr>
          <w:rFonts w:ascii="宋体" w:hAnsi="宋体"/>
          <w:szCs w:val="21"/>
        </w:rPr>
        <w:t>15905196068</w:t>
      </w:r>
    </w:p>
    <w:p w:rsidR="00941FAF" w:rsidRPr="00F15431" w:rsidRDefault="00941FAF" w:rsidP="00941FAF">
      <w:pPr>
        <w:ind w:firstLineChars="200" w:firstLine="420"/>
        <w:rPr>
          <w:rFonts w:ascii="宋体" w:hAnsi="宋体"/>
          <w:szCs w:val="21"/>
        </w:rPr>
      </w:pPr>
    </w:p>
    <w:p w:rsidR="00941FAF" w:rsidRPr="00941FAF" w:rsidRDefault="00941FAF" w:rsidP="00941FAF">
      <w:pPr>
        <w:ind w:firstLineChars="200" w:firstLine="420"/>
        <w:rPr>
          <w:rFonts w:ascii="宋体" w:hAnsi="宋体"/>
          <w:szCs w:val="21"/>
        </w:rPr>
      </w:pPr>
      <w:r w:rsidRPr="00941FAF">
        <w:rPr>
          <w:rFonts w:ascii="宋体" w:hAnsi="宋体" w:hint="eastAsia"/>
          <w:szCs w:val="21"/>
        </w:rPr>
        <w:t>南京林业</w:t>
      </w:r>
      <w:r w:rsidRPr="00941FAF">
        <w:rPr>
          <w:rFonts w:ascii="宋体" w:hAnsi="宋体"/>
          <w:szCs w:val="21"/>
        </w:rPr>
        <w:t>大学</w:t>
      </w:r>
    </w:p>
    <w:p w:rsidR="00941FAF" w:rsidRPr="00941FAF" w:rsidRDefault="00941FAF" w:rsidP="00941FAF">
      <w:pPr>
        <w:ind w:firstLineChars="200" w:firstLine="420"/>
        <w:rPr>
          <w:rFonts w:ascii="宋体" w:hAnsi="宋体"/>
          <w:szCs w:val="21"/>
        </w:rPr>
      </w:pPr>
      <w:r w:rsidRPr="00941FAF">
        <w:rPr>
          <w:rFonts w:ascii="宋体" w:hAnsi="宋体" w:hint="eastAsia"/>
          <w:szCs w:val="21"/>
        </w:rPr>
        <w:t>信息科学</w:t>
      </w:r>
      <w:r w:rsidRPr="00941FAF">
        <w:rPr>
          <w:rFonts w:ascii="宋体" w:hAnsi="宋体"/>
          <w:szCs w:val="21"/>
        </w:rPr>
        <w:t>与技术学院</w:t>
      </w:r>
      <w:r w:rsidRPr="00941FAF">
        <w:rPr>
          <w:rFonts w:ascii="宋体" w:hAnsi="宋体" w:hint="eastAsia"/>
          <w:szCs w:val="21"/>
        </w:rPr>
        <w:t xml:space="preserve">  </w:t>
      </w:r>
      <w:r w:rsidRPr="00941FAF">
        <w:rPr>
          <w:rFonts w:ascii="宋体" w:hAnsi="宋体"/>
          <w:szCs w:val="21"/>
        </w:rPr>
        <w:t xml:space="preserve">         </w:t>
      </w:r>
      <w:ins w:id="89" w:author="高璇璇" w:date="2017-05-23T10:40:00Z">
        <w:r w:rsidR="00B27E1E">
          <w:rPr>
            <w:rFonts w:ascii="宋体" w:hAnsi="宋体" w:hint="eastAsia"/>
            <w:szCs w:val="21"/>
          </w:rPr>
          <w:t>张宇</w:t>
        </w:r>
        <w:r w:rsidR="00B27E1E">
          <w:rPr>
            <w:rFonts w:ascii="宋体" w:hAnsi="宋体"/>
            <w:szCs w:val="21"/>
          </w:rPr>
          <w:t>思</w:t>
        </w:r>
      </w:ins>
      <w:del w:id="90" w:author="高璇璇" w:date="2017-05-23T10:40:00Z">
        <w:r w:rsidRPr="00941FAF" w:rsidDel="00B27E1E">
          <w:rPr>
            <w:rFonts w:ascii="宋体" w:hAnsi="宋体" w:hint="eastAsia"/>
            <w:szCs w:val="21"/>
          </w:rPr>
          <w:delText>戴  蕾</w:delText>
        </w:r>
      </w:del>
      <w:r w:rsidRPr="00941FAF">
        <w:rPr>
          <w:rFonts w:ascii="宋体" w:hAnsi="宋体" w:hint="eastAsia"/>
          <w:szCs w:val="21"/>
        </w:rPr>
        <w:t xml:space="preserve">  1</w:t>
      </w:r>
      <w:ins w:id="91" w:author="高璇璇" w:date="2017-05-23T10:40:00Z">
        <w:r w:rsidR="00B27E1E">
          <w:rPr>
            <w:rFonts w:ascii="宋体" w:hAnsi="宋体"/>
            <w:szCs w:val="21"/>
          </w:rPr>
          <w:t>3770713976</w:t>
        </w:r>
      </w:ins>
      <w:del w:id="92" w:author="高璇璇" w:date="2017-05-23T10:40:00Z">
        <w:r w:rsidRPr="00941FAF" w:rsidDel="00B27E1E">
          <w:rPr>
            <w:rFonts w:ascii="宋体" w:hAnsi="宋体" w:hint="eastAsia"/>
            <w:szCs w:val="21"/>
          </w:rPr>
          <w:delText>5151881386</w:delText>
        </w:r>
      </w:del>
    </w:p>
    <w:p w:rsidR="00941FAF" w:rsidRPr="00941FAF" w:rsidRDefault="00941FAF" w:rsidP="00941FAF">
      <w:pPr>
        <w:ind w:firstLineChars="200" w:firstLine="420"/>
        <w:rPr>
          <w:rFonts w:ascii="宋体" w:hAnsi="宋体"/>
          <w:szCs w:val="21"/>
        </w:rPr>
      </w:pPr>
    </w:p>
    <w:p w:rsidR="00941FAF" w:rsidRPr="00941FAF" w:rsidRDefault="00941FAF" w:rsidP="00941FAF">
      <w:pPr>
        <w:ind w:firstLineChars="200" w:firstLine="420"/>
        <w:rPr>
          <w:rFonts w:ascii="宋体" w:hAnsi="宋体"/>
          <w:szCs w:val="21"/>
        </w:rPr>
      </w:pPr>
      <w:r w:rsidRPr="00941FAF">
        <w:rPr>
          <w:rFonts w:ascii="宋体" w:hAnsi="宋体" w:hint="eastAsia"/>
          <w:szCs w:val="21"/>
        </w:rPr>
        <w:t>河海大学</w:t>
      </w:r>
    </w:p>
    <w:p w:rsidR="00941FAF" w:rsidRPr="00941FAF" w:rsidRDefault="00941FAF" w:rsidP="00941FAF">
      <w:pPr>
        <w:ind w:firstLineChars="200" w:firstLine="420"/>
        <w:rPr>
          <w:rFonts w:ascii="宋体" w:hAnsi="宋体"/>
          <w:szCs w:val="21"/>
        </w:rPr>
      </w:pPr>
      <w:r w:rsidRPr="00941FAF">
        <w:rPr>
          <w:rFonts w:ascii="宋体" w:hAnsi="宋体" w:hint="eastAsia"/>
          <w:szCs w:val="21"/>
        </w:rPr>
        <w:t>计算机</w:t>
      </w:r>
      <w:r w:rsidRPr="00941FAF">
        <w:rPr>
          <w:rFonts w:ascii="宋体" w:hAnsi="宋体"/>
          <w:szCs w:val="21"/>
        </w:rPr>
        <w:t>与信息学院</w:t>
      </w:r>
      <w:r w:rsidRPr="00941FAF">
        <w:rPr>
          <w:rFonts w:ascii="宋体" w:hAnsi="宋体" w:hint="eastAsia"/>
          <w:szCs w:val="21"/>
        </w:rPr>
        <w:t xml:space="preserve">    </w:t>
      </w:r>
      <w:r w:rsidRPr="00941FAF">
        <w:rPr>
          <w:rFonts w:ascii="宋体" w:hAnsi="宋体"/>
          <w:szCs w:val="21"/>
        </w:rPr>
        <w:t xml:space="preserve">         </w:t>
      </w:r>
      <w:del w:id="93" w:author="高璇璇" w:date="2017-05-17T12:18:00Z">
        <w:r w:rsidRPr="00941FAF" w:rsidDel="00B14609">
          <w:rPr>
            <w:rFonts w:ascii="宋体" w:hAnsi="宋体" w:hint="eastAsia"/>
            <w:szCs w:val="21"/>
          </w:rPr>
          <w:delText>李  根</w:delText>
        </w:r>
      </w:del>
      <w:ins w:id="94" w:author="高璇璇" w:date="2017-05-17T12:19:00Z">
        <w:r w:rsidR="00B14609">
          <w:rPr>
            <w:rFonts w:ascii="宋体" w:hAnsi="宋体" w:hint="eastAsia"/>
            <w:szCs w:val="21"/>
          </w:rPr>
          <w:t>贡  诚</w:t>
        </w:r>
      </w:ins>
      <w:r w:rsidRPr="00941FAF">
        <w:rPr>
          <w:rFonts w:ascii="宋体" w:hAnsi="宋体" w:hint="eastAsia"/>
          <w:szCs w:val="21"/>
        </w:rPr>
        <w:t xml:space="preserve">  1</w:t>
      </w:r>
      <w:ins w:id="95" w:author="高璇璇" w:date="2017-05-17T12:19:00Z">
        <w:r w:rsidR="00B14609">
          <w:rPr>
            <w:rFonts w:ascii="宋体" w:hAnsi="宋体"/>
            <w:szCs w:val="21"/>
          </w:rPr>
          <w:t>5950550265</w:t>
        </w:r>
      </w:ins>
      <w:del w:id="96" w:author="高璇璇" w:date="2017-05-17T12:19:00Z">
        <w:r w:rsidRPr="00941FAF" w:rsidDel="00B14609">
          <w:rPr>
            <w:rFonts w:ascii="宋体" w:hAnsi="宋体" w:hint="eastAsia"/>
            <w:szCs w:val="21"/>
          </w:rPr>
          <w:delText>8251820950</w:delText>
        </w:r>
      </w:del>
    </w:p>
    <w:p w:rsidR="00941FAF" w:rsidRPr="00941FAF" w:rsidRDefault="00941FAF" w:rsidP="00941FAF">
      <w:pPr>
        <w:ind w:firstLineChars="200" w:firstLine="420"/>
        <w:rPr>
          <w:rFonts w:ascii="宋体" w:hAnsi="宋体"/>
          <w:szCs w:val="21"/>
        </w:rPr>
      </w:pPr>
    </w:p>
    <w:p w:rsidR="00941FAF" w:rsidRPr="00941FAF" w:rsidRDefault="00941FAF" w:rsidP="00941FAF">
      <w:pPr>
        <w:ind w:firstLineChars="200" w:firstLine="420"/>
        <w:rPr>
          <w:rFonts w:ascii="宋体" w:hAnsi="宋体"/>
          <w:szCs w:val="21"/>
        </w:rPr>
      </w:pPr>
      <w:r w:rsidRPr="00941FAF">
        <w:rPr>
          <w:rFonts w:ascii="宋体" w:hAnsi="宋体" w:hint="eastAsia"/>
          <w:szCs w:val="21"/>
        </w:rPr>
        <w:t xml:space="preserve">南京师范大学 </w:t>
      </w:r>
    </w:p>
    <w:p w:rsidR="00941FAF" w:rsidRPr="00941FAF" w:rsidRDefault="00941FAF" w:rsidP="00941FAF">
      <w:pPr>
        <w:ind w:firstLineChars="200" w:firstLine="420"/>
        <w:rPr>
          <w:rFonts w:ascii="宋体" w:hAnsi="宋体"/>
          <w:szCs w:val="21"/>
        </w:rPr>
      </w:pPr>
      <w:r w:rsidRPr="00941FAF">
        <w:rPr>
          <w:rFonts w:ascii="宋体" w:hAnsi="宋体" w:hint="eastAsia"/>
          <w:szCs w:val="21"/>
        </w:rPr>
        <w:t>物理科学</w:t>
      </w:r>
      <w:r w:rsidRPr="00941FAF">
        <w:rPr>
          <w:rFonts w:ascii="宋体" w:hAnsi="宋体"/>
          <w:szCs w:val="21"/>
        </w:rPr>
        <w:t>与技术学院</w:t>
      </w:r>
      <w:r w:rsidRPr="00941FAF">
        <w:rPr>
          <w:rFonts w:ascii="宋体" w:hAnsi="宋体" w:hint="eastAsia"/>
          <w:szCs w:val="21"/>
        </w:rPr>
        <w:t xml:space="preserve">  </w:t>
      </w:r>
      <w:r w:rsidRPr="00941FAF">
        <w:rPr>
          <w:rFonts w:ascii="宋体" w:hAnsi="宋体"/>
          <w:szCs w:val="21"/>
        </w:rPr>
        <w:t xml:space="preserve">         </w:t>
      </w:r>
      <w:ins w:id="97" w:author="高璇璇" w:date="2017-05-24T22:34:00Z">
        <w:r w:rsidR="00F62F90">
          <w:rPr>
            <w:rFonts w:ascii="宋体" w:hAnsi="宋体" w:hint="eastAsia"/>
            <w:szCs w:val="21"/>
          </w:rPr>
          <w:t>陆</w:t>
        </w:r>
        <w:r w:rsidR="00F62F90">
          <w:rPr>
            <w:rFonts w:ascii="宋体" w:hAnsi="宋体"/>
            <w:szCs w:val="21"/>
          </w:rPr>
          <w:t>伟昌</w:t>
        </w:r>
      </w:ins>
      <w:del w:id="98" w:author="高璇璇" w:date="2017-05-24T22:34:00Z">
        <w:r w:rsidRPr="00941FAF" w:rsidDel="00F62F90">
          <w:rPr>
            <w:rFonts w:ascii="宋体" w:hAnsi="宋体" w:hint="eastAsia"/>
            <w:szCs w:val="21"/>
          </w:rPr>
          <w:delText>江海清</w:delText>
        </w:r>
      </w:del>
      <w:r w:rsidRPr="00941FAF">
        <w:rPr>
          <w:rFonts w:ascii="宋体" w:hAnsi="宋体" w:hint="eastAsia"/>
          <w:szCs w:val="21"/>
        </w:rPr>
        <w:t xml:space="preserve">  1</w:t>
      </w:r>
      <w:ins w:id="99" w:author="高璇璇" w:date="2017-05-24T22:35:00Z">
        <w:r w:rsidR="00F62F90">
          <w:rPr>
            <w:rFonts w:ascii="宋体" w:hAnsi="宋体"/>
            <w:szCs w:val="21"/>
          </w:rPr>
          <w:t>3585159971</w:t>
        </w:r>
      </w:ins>
      <w:del w:id="100" w:author="高璇璇" w:date="2017-05-24T22:35:00Z">
        <w:r w:rsidRPr="00941FAF" w:rsidDel="00F62F90">
          <w:rPr>
            <w:rFonts w:ascii="宋体" w:hAnsi="宋体" w:hint="eastAsia"/>
            <w:szCs w:val="21"/>
          </w:rPr>
          <w:delText>5651651180</w:delText>
        </w:r>
      </w:del>
    </w:p>
    <w:p w:rsidR="00941FAF" w:rsidRPr="00941FAF" w:rsidRDefault="00941FAF" w:rsidP="00941FAF">
      <w:pPr>
        <w:ind w:firstLineChars="200" w:firstLine="420"/>
        <w:rPr>
          <w:rFonts w:ascii="宋体" w:hAnsi="宋体"/>
          <w:szCs w:val="21"/>
        </w:rPr>
      </w:pPr>
    </w:p>
    <w:p w:rsidR="00941FAF" w:rsidRPr="00941FAF" w:rsidRDefault="00941FAF" w:rsidP="00941FAF">
      <w:pPr>
        <w:ind w:firstLineChars="200" w:firstLine="420"/>
        <w:rPr>
          <w:rFonts w:ascii="宋体" w:hAnsi="宋体"/>
          <w:szCs w:val="21"/>
        </w:rPr>
      </w:pPr>
      <w:r w:rsidRPr="00941FAF">
        <w:rPr>
          <w:rFonts w:ascii="宋体" w:hAnsi="宋体" w:hint="eastAsia"/>
          <w:szCs w:val="21"/>
        </w:rPr>
        <w:t>南京信息</w:t>
      </w:r>
      <w:r w:rsidRPr="00941FAF">
        <w:rPr>
          <w:rFonts w:ascii="宋体" w:hAnsi="宋体"/>
          <w:szCs w:val="21"/>
        </w:rPr>
        <w:t>工程大学</w:t>
      </w:r>
    </w:p>
    <w:p w:rsidR="00941FAF" w:rsidRPr="00941FAF" w:rsidRDefault="00941FAF" w:rsidP="00941FAF">
      <w:pPr>
        <w:ind w:firstLineChars="200" w:firstLine="420"/>
        <w:rPr>
          <w:rFonts w:ascii="宋体" w:hAnsi="宋体"/>
          <w:szCs w:val="21"/>
        </w:rPr>
      </w:pPr>
      <w:r w:rsidRPr="00941FAF">
        <w:rPr>
          <w:rFonts w:ascii="宋体" w:hAnsi="宋体" w:hint="eastAsia"/>
          <w:szCs w:val="21"/>
        </w:rPr>
        <w:t>电子与</w:t>
      </w:r>
      <w:r w:rsidRPr="00941FAF">
        <w:rPr>
          <w:rFonts w:ascii="宋体" w:hAnsi="宋体"/>
          <w:szCs w:val="21"/>
        </w:rPr>
        <w:t>信息工程学院</w:t>
      </w:r>
      <w:r w:rsidRPr="00941FAF">
        <w:rPr>
          <w:rFonts w:ascii="宋体" w:hAnsi="宋体" w:hint="eastAsia"/>
          <w:szCs w:val="21"/>
        </w:rPr>
        <w:t xml:space="preserve">  </w:t>
      </w:r>
      <w:r w:rsidRPr="00941FAF">
        <w:rPr>
          <w:rFonts w:ascii="宋体" w:hAnsi="宋体"/>
          <w:szCs w:val="21"/>
        </w:rPr>
        <w:t xml:space="preserve">         </w:t>
      </w:r>
      <w:r w:rsidRPr="00941FAF">
        <w:rPr>
          <w:rFonts w:ascii="宋体" w:hAnsi="宋体" w:hint="eastAsia"/>
          <w:szCs w:val="21"/>
        </w:rPr>
        <w:t>张一波  18252087117</w:t>
      </w:r>
    </w:p>
    <w:p w:rsidR="00941FAF" w:rsidRPr="00941FAF" w:rsidRDefault="00941FAF" w:rsidP="00941FAF">
      <w:pPr>
        <w:rPr>
          <w:rFonts w:ascii="宋体" w:hAnsi="宋体"/>
          <w:szCs w:val="21"/>
        </w:rPr>
      </w:pPr>
    </w:p>
    <w:p w:rsidR="00941FAF" w:rsidRPr="00941FAF" w:rsidRDefault="00941FAF" w:rsidP="00941FAF">
      <w:pPr>
        <w:ind w:left="316" w:hangingChars="150" w:hanging="316"/>
        <w:rPr>
          <w:rFonts w:ascii="宋体" w:hAnsi="宋体"/>
          <w:b/>
          <w:szCs w:val="21"/>
        </w:rPr>
      </w:pPr>
      <w:r w:rsidRPr="00941FAF">
        <w:rPr>
          <w:rFonts w:ascii="宋体" w:hAnsi="宋体" w:hint="eastAsia"/>
          <w:b/>
          <w:szCs w:val="21"/>
        </w:rPr>
        <w:t>注</w:t>
      </w:r>
      <w:r w:rsidRPr="00941FAF">
        <w:rPr>
          <w:rFonts w:ascii="宋体" w:hAnsi="宋体"/>
          <w:b/>
          <w:szCs w:val="21"/>
        </w:rPr>
        <w:t>：</w:t>
      </w:r>
    </w:p>
    <w:p w:rsidR="00941FAF" w:rsidRDefault="00C969AA" w:rsidP="00941FAF">
      <w:pPr>
        <w:ind w:firstLineChars="200" w:firstLine="422"/>
        <w:rPr>
          <w:ins w:id="101" w:author="高璇璇" w:date="2017-05-23T10:25:00Z"/>
          <w:rFonts w:ascii="宋体" w:hAnsi="宋体"/>
          <w:b/>
          <w:szCs w:val="21"/>
        </w:rPr>
      </w:pPr>
      <w:ins w:id="102" w:author="高璇璇" w:date="2017-05-23T10:25:00Z">
        <w:r>
          <w:rPr>
            <w:rFonts w:ascii="宋体" w:hAnsi="宋体" w:hint="eastAsia"/>
            <w:b/>
            <w:szCs w:val="21"/>
          </w:rPr>
          <w:t>1.</w:t>
        </w:r>
      </w:ins>
      <w:r w:rsidR="00941FAF" w:rsidRPr="00941FAF">
        <w:rPr>
          <w:rFonts w:ascii="宋体" w:hAnsi="宋体" w:hint="eastAsia"/>
          <w:b/>
          <w:szCs w:val="21"/>
        </w:rPr>
        <w:t>以上</w:t>
      </w:r>
      <w:r w:rsidR="00941FAF" w:rsidRPr="00941FAF">
        <w:rPr>
          <w:rFonts w:ascii="宋体" w:hAnsi="宋体"/>
          <w:b/>
          <w:szCs w:val="21"/>
        </w:rPr>
        <w:t>事项如有解释</w:t>
      </w:r>
      <w:r w:rsidR="00941FAF" w:rsidRPr="00941FAF">
        <w:rPr>
          <w:rFonts w:ascii="宋体" w:hAnsi="宋体" w:hint="eastAsia"/>
          <w:b/>
          <w:szCs w:val="21"/>
        </w:rPr>
        <w:t>不详</w:t>
      </w:r>
      <w:r w:rsidR="00941FAF" w:rsidRPr="00941FAF">
        <w:rPr>
          <w:rFonts w:ascii="宋体" w:hAnsi="宋体"/>
          <w:b/>
          <w:szCs w:val="21"/>
        </w:rPr>
        <w:t>处请致电咨询，</w:t>
      </w:r>
      <w:r w:rsidR="00941FAF" w:rsidRPr="00941FAF">
        <w:rPr>
          <w:rFonts w:ascii="宋体" w:hAnsi="宋体" w:hint="eastAsia"/>
          <w:b/>
          <w:szCs w:val="21"/>
        </w:rPr>
        <w:t>负责人</w:t>
      </w:r>
      <w:r w:rsidR="00941FAF" w:rsidRPr="00941FAF">
        <w:rPr>
          <w:rFonts w:ascii="宋体" w:hAnsi="宋体"/>
          <w:b/>
          <w:szCs w:val="21"/>
        </w:rPr>
        <w:t>联系方式：</w:t>
      </w:r>
      <w:r w:rsidR="00C75508">
        <w:rPr>
          <w:rFonts w:ascii="宋体" w:hAnsi="宋体" w:hint="eastAsia"/>
          <w:b/>
          <w:szCs w:val="21"/>
        </w:rPr>
        <w:t>东南大学信息科学与工程学院</w:t>
      </w:r>
      <w:r w:rsidR="00941FAF" w:rsidRPr="00941FAF">
        <w:rPr>
          <w:rFonts w:ascii="宋体" w:hAnsi="宋体" w:hint="eastAsia"/>
          <w:b/>
          <w:szCs w:val="21"/>
        </w:rPr>
        <w:t>：</w:t>
      </w:r>
      <w:r w:rsidR="00C75508">
        <w:rPr>
          <w:rFonts w:ascii="宋体" w:hAnsi="宋体" w:hint="eastAsia"/>
          <w:b/>
          <w:szCs w:val="21"/>
        </w:rPr>
        <w:t>高</w:t>
      </w:r>
      <w:r w:rsidR="0012662D">
        <w:rPr>
          <w:rFonts w:ascii="宋体" w:hAnsi="宋体" w:hint="eastAsia"/>
          <w:b/>
          <w:szCs w:val="21"/>
        </w:rPr>
        <w:t>璇璇</w:t>
      </w:r>
      <w:r w:rsidR="00941FAF" w:rsidRPr="00941FAF">
        <w:rPr>
          <w:rFonts w:ascii="宋体" w:hAnsi="宋体" w:hint="eastAsia"/>
          <w:b/>
          <w:szCs w:val="21"/>
        </w:rPr>
        <w:t>（</w:t>
      </w:r>
      <w:r w:rsidR="00C75508">
        <w:rPr>
          <w:rFonts w:ascii="宋体" w:hAnsi="宋体" w:hint="eastAsia"/>
          <w:b/>
          <w:szCs w:val="21"/>
        </w:rPr>
        <w:t>15150695186</w:t>
      </w:r>
      <w:r w:rsidR="00941FAF" w:rsidRPr="00941FAF">
        <w:rPr>
          <w:rFonts w:ascii="宋体" w:hAnsi="宋体" w:hint="eastAsia"/>
          <w:b/>
          <w:szCs w:val="21"/>
        </w:rPr>
        <w:t>）。</w:t>
      </w:r>
    </w:p>
    <w:p w:rsidR="00C969AA" w:rsidRPr="00941FAF" w:rsidRDefault="00C969AA" w:rsidP="00941FAF">
      <w:pPr>
        <w:ind w:firstLineChars="200" w:firstLine="422"/>
        <w:rPr>
          <w:rFonts w:ascii="宋体" w:hAnsi="宋体"/>
          <w:b/>
          <w:szCs w:val="21"/>
        </w:rPr>
      </w:pPr>
      <w:ins w:id="103" w:author="高璇璇" w:date="2017-05-23T10:25:00Z">
        <w:r>
          <w:rPr>
            <w:rFonts w:ascii="宋体" w:hAnsi="宋体" w:hint="eastAsia"/>
            <w:b/>
            <w:szCs w:val="21"/>
          </w:rPr>
          <w:t>2.</w:t>
        </w:r>
      </w:ins>
      <w:ins w:id="104" w:author="高璇璇" w:date="2017-05-23T10:26:00Z">
        <w:r w:rsidRPr="00C969AA">
          <w:rPr>
            <w:rFonts w:ascii="宋体" w:hAnsi="宋体" w:hint="eastAsia"/>
            <w:b/>
            <w:szCs w:val="21"/>
          </w:rPr>
          <w:t>2017年9月1日</w:t>
        </w:r>
        <w:r>
          <w:rPr>
            <w:rFonts w:ascii="宋体" w:hAnsi="宋体" w:hint="eastAsia"/>
            <w:b/>
            <w:szCs w:val="21"/>
          </w:rPr>
          <w:t>之后</w:t>
        </w:r>
        <w:r>
          <w:rPr>
            <w:rFonts w:ascii="宋体" w:hAnsi="宋体"/>
            <w:b/>
            <w:szCs w:val="21"/>
          </w:rPr>
          <w:t>将</w:t>
        </w:r>
        <w:r w:rsidR="00291F4B">
          <w:rPr>
            <w:rFonts w:ascii="宋体" w:hAnsi="宋体"/>
            <w:b/>
            <w:szCs w:val="21"/>
          </w:rPr>
          <w:t>更</w:t>
        </w:r>
      </w:ins>
      <w:ins w:id="105" w:author="高璇璇" w:date="2017-05-23T10:52:00Z">
        <w:r w:rsidR="00291F4B">
          <w:rPr>
            <w:rFonts w:ascii="宋体" w:hAnsi="宋体" w:hint="eastAsia"/>
            <w:b/>
            <w:szCs w:val="21"/>
          </w:rPr>
          <w:t>新</w:t>
        </w:r>
      </w:ins>
      <w:ins w:id="106" w:author="高璇璇" w:date="2017-05-23T10:26:00Z">
        <w:r>
          <w:rPr>
            <w:rFonts w:ascii="宋体" w:hAnsi="宋体"/>
            <w:b/>
            <w:szCs w:val="21"/>
          </w:rPr>
          <w:t>联系人</w:t>
        </w:r>
      </w:ins>
      <w:ins w:id="107" w:author="高璇璇" w:date="2017-05-23T10:52:00Z">
        <w:r w:rsidR="00291F4B">
          <w:rPr>
            <w:rFonts w:ascii="宋体" w:hAnsi="宋体" w:hint="eastAsia"/>
            <w:b/>
            <w:szCs w:val="21"/>
          </w:rPr>
          <w:t>信息</w:t>
        </w:r>
      </w:ins>
      <w:ins w:id="108" w:author="高璇璇" w:date="2017-05-24T22:36:00Z">
        <w:r w:rsidR="00E20F66">
          <w:rPr>
            <w:rFonts w:ascii="宋体" w:hAnsi="宋体" w:hint="eastAsia"/>
            <w:b/>
            <w:szCs w:val="21"/>
          </w:rPr>
          <w:t>，</w:t>
        </w:r>
        <w:r w:rsidR="00E20F66">
          <w:rPr>
            <w:rFonts w:ascii="宋体" w:hAnsi="宋体"/>
            <w:b/>
            <w:szCs w:val="21"/>
          </w:rPr>
          <w:t>届时</w:t>
        </w:r>
      </w:ins>
      <w:ins w:id="109" w:author="高璇璇" w:date="2017-05-24T22:37:00Z">
        <w:r w:rsidR="00E20F66">
          <w:rPr>
            <w:rFonts w:ascii="宋体" w:hAnsi="宋体" w:hint="eastAsia"/>
            <w:b/>
            <w:szCs w:val="21"/>
          </w:rPr>
          <w:t>与</w:t>
        </w:r>
        <w:r w:rsidR="00E20F66">
          <w:rPr>
            <w:rFonts w:ascii="宋体" w:hAnsi="宋体"/>
            <w:b/>
            <w:szCs w:val="21"/>
          </w:rPr>
          <w:t>联系人联系时</w:t>
        </w:r>
      </w:ins>
      <w:ins w:id="110" w:author="高璇璇" w:date="2017-05-24T22:36:00Z">
        <w:r w:rsidR="00E20F66">
          <w:rPr>
            <w:rFonts w:ascii="宋体" w:hAnsi="宋体"/>
            <w:b/>
            <w:szCs w:val="21"/>
          </w:rPr>
          <w:t>请参照更新</w:t>
        </w:r>
      </w:ins>
      <w:ins w:id="111" w:author="高璇璇" w:date="2017-05-24T22:37:00Z">
        <w:r w:rsidR="00E20F66">
          <w:rPr>
            <w:rFonts w:ascii="宋体" w:hAnsi="宋体" w:hint="eastAsia"/>
            <w:b/>
            <w:szCs w:val="21"/>
          </w:rPr>
          <w:t>后</w:t>
        </w:r>
      </w:ins>
      <w:ins w:id="112" w:author="高璇璇" w:date="2017-05-24T22:36:00Z">
        <w:r w:rsidR="00E20F66">
          <w:rPr>
            <w:rFonts w:ascii="宋体" w:hAnsi="宋体"/>
            <w:b/>
            <w:szCs w:val="21"/>
          </w:rPr>
          <w:t>的信息</w:t>
        </w:r>
      </w:ins>
      <w:ins w:id="113" w:author="高璇璇" w:date="2017-05-23T10:26:00Z">
        <w:r>
          <w:rPr>
            <w:rFonts w:ascii="宋体" w:hAnsi="宋体"/>
            <w:b/>
            <w:szCs w:val="21"/>
          </w:rPr>
          <w:t>。</w:t>
        </w:r>
      </w:ins>
    </w:p>
    <w:p w:rsidR="00030ADA" w:rsidRPr="00941FAF" w:rsidRDefault="00030ADA" w:rsidP="006E6B18">
      <w:pPr>
        <w:widowControl/>
        <w:spacing w:line="360" w:lineRule="auto"/>
        <w:jc w:val="left"/>
      </w:pPr>
    </w:p>
    <w:sectPr w:rsidR="00030ADA" w:rsidRPr="00941FAF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701" w:right="1134" w:bottom="1134" w:left="851" w:header="851" w:footer="567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5919" w:rsidRDefault="00785919">
      <w:r>
        <w:separator/>
      </w:r>
    </w:p>
  </w:endnote>
  <w:endnote w:type="continuationSeparator" w:id="0">
    <w:p w:rsidR="00785919" w:rsidRDefault="00785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">
    <w:altName w:val="DengXian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ADA" w:rsidRDefault="00030ADA">
    <w:pPr>
      <w:pStyle w:val="a8"/>
    </w:pPr>
  </w:p>
  <w:p w:rsidR="00030ADA" w:rsidRDefault="00030AD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ADA" w:rsidRDefault="00030ADA">
    <w:pPr>
      <w:pStyle w:val="a8"/>
      <w:tabs>
        <w:tab w:val="clear" w:pos="4153"/>
        <w:tab w:val="clear" w:pos="8306"/>
        <w:tab w:val="center" w:pos="4960"/>
        <w:tab w:val="right" w:pos="9921"/>
      </w:tabs>
    </w:pPr>
    <w:r>
      <w:rPr>
        <w:rFonts w:hint="eastAsia"/>
      </w:rPr>
      <w:tab/>
    </w:r>
    <w:r>
      <w:rPr>
        <w:rFonts w:hint="eastAsia"/>
      </w:rPr>
      <w:t>第</w:t>
    </w:r>
    <w:r w:rsidR="006E6B18">
      <w:rPr>
        <w:rFonts w:hint="eastAsia"/>
        <w:lang w:eastAsia="zh-CN"/>
      </w:rPr>
      <w:t>3</w:t>
    </w:r>
    <w:r w:rsidR="004C2660">
      <w:rPr>
        <w:rFonts w:hint="eastAsia"/>
        <w:lang w:eastAsia="zh-CN"/>
      </w:rPr>
      <w:t>2</w:t>
    </w:r>
    <w:r>
      <w:rPr>
        <w:rFonts w:hint="eastAsia"/>
      </w:rPr>
      <w:t>届南京地区研究生通信年会征文通知</w:t>
    </w:r>
    <w:r>
      <w:rPr>
        <w:lang w:val="zh-CN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5919" w:rsidRDefault="00785919">
      <w:r>
        <w:separator/>
      </w:r>
    </w:p>
  </w:footnote>
  <w:footnote w:type="continuationSeparator" w:id="0">
    <w:p w:rsidR="00785919" w:rsidRDefault="007859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ADA" w:rsidRDefault="00030ADA">
    <w:pPr>
      <w:pStyle w:val="a6"/>
    </w:pPr>
  </w:p>
  <w:p w:rsidR="00030ADA" w:rsidRDefault="00030AD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0ADA" w:rsidRDefault="00030ADA">
    <w:pPr>
      <w:pStyle w:val="a6"/>
    </w:pPr>
    <w:r>
      <w:fldChar w:fldCharType="begin"/>
    </w:r>
    <w:r>
      <w:instrText xml:space="preserve"> PAGE   \* MERGEFORMAT </w:instrText>
    </w:r>
    <w:r>
      <w:fldChar w:fldCharType="separate"/>
    </w:r>
    <w:r w:rsidR="002759ED" w:rsidRPr="002759ED">
      <w:rPr>
        <w:noProof/>
        <w:lang w:val="zh-CN" w:eastAsia="zh-CN"/>
      </w:rPr>
      <w:t>2</w:t>
    </w:r>
    <w:r>
      <w:fldChar w:fldCharType="end"/>
    </w:r>
  </w:p>
  <w:p w:rsidR="00030ADA" w:rsidRDefault="00030AD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C2200A"/>
    <w:multiLevelType w:val="multilevel"/>
    <w:tmpl w:val="22C2200A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8D2007B"/>
    <w:multiLevelType w:val="multilevel"/>
    <w:tmpl w:val="38D2007B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0740619"/>
    <w:multiLevelType w:val="multilevel"/>
    <w:tmpl w:val="60740619"/>
    <w:lvl w:ilvl="0">
      <w:start w:val="1"/>
      <w:numFmt w:val="decimal"/>
      <w:lvlText w:val="(%1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num w:numId="1">
    <w:abstractNumId w:val="0"/>
  </w:num>
  <w:num w:numId="2">
    <w:abstractNumId w:val="1"/>
    <w:lvlOverride w:ilvl="0">
      <w:startOverride w:val="1"/>
    </w:lvlOverride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高璇璇">
    <w15:presenceInfo w15:providerId="Windows Live" w15:userId="687a0ec480fab44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5E5D"/>
    <w:rsid w:val="00030ADA"/>
    <w:rsid w:val="00032AC9"/>
    <w:rsid w:val="00091178"/>
    <w:rsid w:val="000A3593"/>
    <w:rsid w:val="000A633D"/>
    <w:rsid w:val="000B7C46"/>
    <w:rsid w:val="000D4E82"/>
    <w:rsid w:val="000E229E"/>
    <w:rsid w:val="0012662D"/>
    <w:rsid w:val="00127C35"/>
    <w:rsid w:val="00172A27"/>
    <w:rsid w:val="00176433"/>
    <w:rsid w:val="001A25F7"/>
    <w:rsid w:val="001B2900"/>
    <w:rsid w:val="001D3EA0"/>
    <w:rsid w:val="001E0863"/>
    <w:rsid w:val="001E6C4A"/>
    <w:rsid w:val="002376BD"/>
    <w:rsid w:val="002511F7"/>
    <w:rsid w:val="002759ED"/>
    <w:rsid w:val="00291F4B"/>
    <w:rsid w:val="002E6FE1"/>
    <w:rsid w:val="00306308"/>
    <w:rsid w:val="00331648"/>
    <w:rsid w:val="003342EA"/>
    <w:rsid w:val="00342657"/>
    <w:rsid w:val="00344420"/>
    <w:rsid w:val="00370CEB"/>
    <w:rsid w:val="003A5442"/>
    <w:rsid w:val="003C4C47"/>
    <w:rsid w:val="00405C95"/>
    <w:rsid w:val="00414C80"/>
    <w:rsid w:val="0042325D"/>
    <w:rsid w:val="0042774F"/>
    <w:rsid w:val="00437F1C"/>
    <w:rsid w:val="00444110"/>
    <w:rsid w:val="004813A5"/>
    <w:rsid w:val="00482009"/>
    <w:rsid w:val="00484DDB"/>
    <w:rsid w:val="00486FE6"/>
    <w:rsid w:val="004C2660"/>
    <w:rsid w:val="004D2DF3"/>
    <w:rsid w:val="004E589B"/>
    <w:rsid w:val="005A2121"/>
    <w:rsid w:val="005B6B65"/>
    <w:rsid w:val="00604044"/>
    <w:rsid w:val="00611AB9"/>
    <w:rsid w:val="00617457"/>
    <w:rsid w:val="00691A9A"/>
    <w:rsid w:val="006A7BF9"/>
    <w:rsid w:val="006E47AE"/>
    <w:rsid w:val="006E5F4A"/>
    <w:rsid w:val="006E6B18"/>
    <w:rsid w:val="0071545F"/>
    <w:rsid w:val="0073281E"/>
    <w:rsid w:val="00744BFA"/>
    <w:rsid w:val="00785919"/>
    <w:rsid w:val="007F163C"/>
    <w:rsid w:val="00804AD5"/>
    <w:rsid w:val="008353D8"/>
    <w:rsid w:val="00865D62"/>
    <w:rsid w:val="008A1263"/>
    <w:rsid w:val="008B123D"/>
    <w:rsid w:val="008C6CE1"/>
    <w:rsid w:val="009226F9"/>
    <w:rsid w:val="00937C58"/>
    <w:rsid w:val="00941FAF"/>
    <w:rsid w:val="009A35D9"/>
    <w:rsid w:val="009B6BE4"/>
    <w:rsid w:val="009D3020"/>
    <w:rsid w:val="009D5A3C"/>
    <w:rsid w:val="009E05EC"/>
    <w:rsid w:val="009E458A"/>
    <w:rsid w:val="009E4C5B"/>
    <w:rsid w:val="00A058AA"/>
    <w:rsid w:val="00A10A9B"/>
    <w:rsid w:val="00A942B7"/>
    <w:rsid w:val="00B1175F"/>
    <w:rsid w:val="00B14378"/>
    <w:rsid w:val="00B14609"/>
    <w:rsid w:val="00B17987"/>
    <w:rsid w:val="00B27E1E"/>
    <w:rsid w:val="00B33FA9"/>
    <w:rsid w:val="00B35322"/>
    <w:rsid w:val="00B364AC"/>
    <w:rsid w:val="00B72F4D"/>
    <w:rsid w:val="00BB5545"/>
    <w:rsid w:val="00BD0F7E"/>
    <w:rsid w:val="00BD1A86"/>
    <w:rsid w:val="00BF71C7"/>
    <w:rsid w:val="00C26AC9"/>
    <w:rsid w:val="00C41817"/>
    <w:rsid w:val="00C544E8"/>
    <w:rsid w:val="00C6511F"/>
    <w:rsid w:val="00C75508"/>
    <w:rsid w:val="00C76B9E"/>
    <w:rsid w:val="00C9154E"/>
    <w:rsid w:val="00C969AA"/>
    <w:rsid w:val="00CA520D"/>
    <w:rsid w:val="00CE3C48"/>
    <w:rsid w:val="00D01D5A"/>
    <w:rsid w:val="00D13092"/>
    <w:rsid w:val="00D37107"/>
    <w:rsid w:val="00D50279"/>
    <w:rsid w:val="00D55455"/>
    <w:rsid w:val="00DA1578"/>
    <w:rsid w:val="00DD22FF"/>
    <w:rsid w:val="00DD7554"/>
    <w:rsid w:val="00E20F66"/>
    <w:rsid w:val="00E41879"/>
    <w:rsid w:val="00E50581"/>
    <w:rsid w:val="00ED100C"/>
    <w:rsid w:val="00F008CB"/>
    <w:rsid w:val="00F11B77"/>
    <w:rsid w:val="00F15431"/>
    <w:rsid w:val="00F4122F"/>
    <w:rsid w:val="00F45345"/>
    <w:rsid w:val="00F62F90"/>
    <w:rsid w:val="00F733E2"/>
    <w:rsid w:val="00F95A92"/>
    <w:rsid w:val="00F9681C"/>
    <w:rsid w:val="00FA32FA"/>
    <w:rsid w:val="00FD108E"/>
    <w:rsid w:val="00FD73E8"/>
    <w:rsid w:val="00FE0AA6"/>
    <w:rsid w:val="00FF2D8B"/>
    <w:rsid w:val="00FF3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semiHidden="0"/>
    <w:lsdException w:name="Subtitle" w:semiHidden="0" w:uiPriority="11" w:unhideWhenUsed="0" w:qFormat="1"/>
    <w:lsdException w:name="Date" w:semiHidden="0"/>
    <w:lsdException w:name="Body Text First Indent" w:semiHidden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kern w:val="0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kern w:val="0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无间隔 Char"/>
    <w:link w:val="a3"/>
    <w:uiPriority w:val="1"/>
    <w:rPr>
      <w:kern w:val="2"/>
      <w:sz w:val="21"/>
      <w:szCs w:val="22"/>
      <w:lang w:val="en-US" w:eastAsia="zh-CN" w:bidi="ar-SA"/>
    </w:rPr>
  </w:style>
  <w:style w:type="character" w:customStyle="1" w:styleId="Char0">
    <w:name w:val="正文文本 Char"/>
    <w:basedOn w:val="a0"/>
    <w:link w:val="a4"/>
    <w:uiPriority w:val="99"/>
  </w:style>
  <w:style w:type="character" w:customStyle="1" w:styleId="Char1">
    <w:name w:val="日期 Char"/>
    <w:basedOn w:val="a0"/>
    <w:link w:val="a5"/>
    <w:uiPriority w:val="99"/>
  </w:style>
  <w:style w:type="character" w:customStyle="1" w:styleId="Char2">
    <w:name w:val="页眉 Char"/>
    <w:link w:val="a6"/>
    <w:uiPriority w:val="99"/>
    <w:rPr>
      <w:sz w:val="18"/>
      <w:szCs w:val="18"/>
    </w:rPr>
  </w:style>
  <w:style w:type="character" w:styleId="a7">
    <w:name w:val="Hyperlink"/>
    <w:uiPriority w:val="99"/>
    <w:unhideWhenUsed/>
    <w:rPr>
      <w:color w:val="0000FF"/>
      <w:u w:val="single"/>
    </w:rPr>
  </w:style>
  <w:style w:type="character" w:customStyle="1" w:styleId="2Char">
    <w:name w:val="标题 2 Char"/>
    <w:link w:val="2"/>
    <w:rPr>
      <w:rFonts w:ascii="Arial" w:eastAsia="黑体" w:hAnsi="Arial" w:cs="Times New Roman"/>
      <w:b/>
      <w:bCs/>
      <w:sz w:val="32"/>
      <w:szCs w:val="32"/>
    </w:rPr>
  </w:style>
  <w:style w:type="character" w:customStyle="1" w:styleId="Char3">
    <w:name w:val="页脚 Char"/>
    <w:link w:val="a8"/>
    <w:uiPriority w:val="99"/>
    <w:rPr>
      <w:sz w:val="18"/>
      <w:szCs w:val="18"/>
    </w:rPr>
  </w:style>
  <w:style w:type="character" w:customStyle="1" w:styleId="3Char">
    <w:name w:val="标题 3 Char"/>
    <w:link w:val="3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Char4">
    <w:name w:val="批注框文本 Char"/>
    <w:link w:val="a9"/>
    <w:uiPriority w:val="99"/>
    <w:rPr>
      <w:sz w:val="18"/>
      <w:szCs w:val="18"/>
    </w:rPr>
  </w:style>
  <w:style w:type="character" w:customStyle="1" w:styleId="Char5">
    <w:name w:val="正文首行缩进 Char"/>
    <w:basedOn w:val="Char0"/>
    <w:link w:val="aa"/>
    <w:uiPriority w:val="99"/>
  </w:style>
  <w:style w:type="character" w:customStyle="1" w:styleId="1Char">
    <w:name w:val="标题 1 Char"/>
    <w:link w:val="1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customStyle="1" w:styleId="ab">
    <w:name w:val="单位"/>
    <w:basedOn w:val="a"/>
    <w:pPr>
      <w:jc w:val="center"/>
    </w:pPr>
    <w:rPr>
      <w:rFonts w:ascii="Times New Roman" w:eastAsia="楷体_GB2312" w:hAnsi="Times New Roman"/>
      <w:szCs w:val="24"/>
    </w:rPr>
  </w:style>
  <w:style w:type="paragraph" w:styleId="a5">
    <w:name w:val="Date"/>
    <w:basedOn w:val="a"/>
    <w:next w:val="a"/>
    <w:link w:val="Char1"/>
    <w:uiPriority w:val="99"/>
    <w:unhideWhenUsed/>
    <w:pPr>
      <w:ind w:leftChars="2500" w:left="100"/>
    </w:pPr>
  </w:style>
  <w:style w:type="paragraph" w:styleId="a8">
    <w:name w:val="footer"/>
    <w:basedOn w:val="a"/>
    <w:link w:val="Char3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paragraph" w:styleId="a9">
    <w:name w:val="Balloon Text"/>
    <w:basedOn w:val="a"/>
    <w:link w:val="Char4"/>
    <w:uiPriority w:val="99"/>
    <w:unhideWhenUsed/>
    <w:rPr>
      <w:kern w:val="0"/>
      <w:sz w:val="18"/>
      <w:szCs w:val="18"/>
      <w:lang w:val="x-none" w:eastAsia="x-none"/>
    </w:rPr>
  </w:style>
  <w:style w:type="paragraph" w:styleId="aa">
    <w:name w:val="Body Text First Indent"/>
    <w:basedOn w:val="a4"/>
    <w:link w:val="Char5"/>
    <w:uiPriority w:val="99"/>
    <w:unhideWhenUsed/>
    <w:pPr>
      <w:ind w:firstLineChars="100" w:firstLine="420"/>
    </w:pPr>
  </w:style>
  <w:style w:type="paragraph" w:styleId="a4">
    <w:name w:val="Body Text"/>
    <w:basedOn w:val="a"/>
    <w:link w:val="Char0"/>
    <w:uiPriority w:val="99"/>
    <w:unhideWhenUsed/>
    <w:pPr>
      <w:spacing w:after="120"/>
    </w:pPr>
  </w:style>
  <w:style w:type="paragraph" w:customStyle="1" w:styleId="10">
    <w:name w:val="样式1"/>
    <w:next w:val="a8"/>
    <w:pPr>
      <w:snapToGrid w:val="0"/>
      <w:spacing w:line="500" w:lineRule="exact"/>
    </w:pPr>
    <w:rPr>
      <w:rFonts w:ascii="Times New Roman" w:eastAsia="仿宋_GB2312" w:hAnsi="Times New Roman"/>
      <w:kern w:val="2"/>
      <w:sz w:val="21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paragraph" w:styleId="a3">
    <w:name w:val="No Spacing"/>
    <w:link w:val="Char"/>
    <w:uiPriority w:val="1"/>
    <w:qFormat/>
    <w:pPr>
      <w:widowControl w:val="0"/>
      <w:jc w:val="both"/>
    </w:pPr>
    <w:rPr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Body Text" w:semiHidden="0"/>
    <w:lsdException w:name="Subtitle" w:semiHidden="0" w:uiPriority="11" w:unhideWhenUsed="0" w:qFormat="1"/>
    <w:lsdException w:name="Date" w:semiHidden="0"/>
    <w:lsdException w:name="Body Text First Indent" w:semiHidden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Balloon Text" w:semiHidden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pPr>
      <w:keepNext/>
      <w:keepLines/>
      <w:spacing w:before="340" w:after="330" w:line="578" w:lineRule="auto"/>
      <w:outlineLvl w:val="0"/>
    </w:pPr>
    <w:rPr>
      <w:rFonts w:ascii="Times New Roman" w:hAnsi="Times New Roman"/>
      <w:b/>
      <w:bCs/>
      <w:kern w:val="44"/>
      <w:sz w:val="44"/>
      <w:szCs w:val="44"/>
      <w:lang w:val="x-none" w:eastAsia="x-none"/>
    </w:rPr>
  </w:style>
  <w:style w:type="paragraph" w:styleId="2">
    <w:name w:val="heading 2"/>
    <w:basedOn w:val="a"/>
    <w:next w:val="a"/>
    <w:link w:val="2Char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kern w:val="0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Char"/>
    <w:qFormat/>
    <w:pPr>
      <w:keepNext/>
      <w:keepLines/>
      <w:spacing w:before="260" w:after="260" w:line="416" w:lineRule="auto"/>
      <w:outlineLvl w:val="2"/>
    </w:pPr>
    <w:rPr>
      <w:rFonts w:ascii="Times New Roman" w:hAnsi="Times New Roman"/>
      <w:b/>
      <w:bCs/>
      <w:kern w:val="0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无间隔 Char"/>
    <w:link w:val="a3"/>
    <w:uiPriority w:val="1"/>
    <w:rPr>
      <w:kern w:val="2"/>
      <w:sz w:val="21"/>
      <w:szCs w:val="22"/>
      <w:lang w:val="en-US" w:eastAsia="zh-CN" w:bidi="ar-SA"/>
    </w:rPr>
  </w:style>
  <w:style w:type="character" w:customStyle="1" w:styleId="Char0">
    <w:name w:val="正文文本 Char"/>
    <w:basedOn w:val="a0"/>
    <w:link w:val="a4"/>
    <w:uiPriority w:val="99"/>
  </w:style>
  <w:style w:type="character" w:customStyle="1" w:styleId="Char1">
    <w:name w:val="日期 Char"/>
    <w:basedOn w:val="a0"/>
    <w:link w:val="a5"/>
    <w:uiPriority w:val="99"/>
  </w:style>
  <w:style w:type="character" w:customStyle="1" w:styleId="Char2">
    <w:name w:val="页眉 Char"/>
    <w:link w:val="a6"/>
    <w:uiPriority w:val="99"/>
    <w:rPr>
      <w:sz w:val="18"/>
      <w:szCs w:val="18"/>
    </w:rPr>
  </w:style>
  <w:style w:type="character" w:styleId="a7">
    <w:name w:val="Hyperlink"/>
    <w:uiPriority w:val="99"/>
    <w:unhideWhenUsed/>
    <w:rPr>
      <w:color w:val="0000FF"/>
      <w:u w:val="single"/>
    </w:rPr>
  </w:style>
  <w:style w:type="character" w:customStyle="1" w:styleId="2Char">
    <w:name w:val="标题 2 Char"/>
    <w:link w:val="2"/>
    <w:rPr>
      <w:rFonts w:ascii="Arial" w:eastAsia="黑体" w:hAnsi="Arial" w:cs="Times New Roman"/>
      <w:b/>
      <w:bCs/>
      <w:sz w:val="32"/>
      <w:szCs w:val="32"/>
    </w:rPr>
  </w:style>
  <w:style w:type="character" w:customStyle="1" w:styleId="Char3">
    <w:name w:val="页脚 Char"/>
    <w:link w:val="a8"/>
    <w:uiPriority w:val="99"/>
    <w:rPr>
      <w:sz w:val="18"/>
      <w:szCs w:val="18"/>
    </w:rPr>
  </w:style>
  <w:style w:type="character" w:customStyle="1" w:styleId="3Char">
    <w:name w:val="标题 3 Char"/>
    <w:link w:val="3"/>
    <w:rPr>
      <w:rFonts w:ascii="Times New Roman" w:eastAsia="宋体" w:hAnsi="Times New Roman" w:cs="Times New Roman"/>
      <w:b/>
      <w:bCs/>
      <w:sz w:val="32"/>
      <w:szCs w:val="32"/>
    </w:rPr>
  </w:style>
  <w:style w:type="character" w:customStyle="1" w:styleId="Char4">
    <w:name w:val="批注框文本 Char"/>
    <w:link w:val="a9"/>
    <w:uiPriority w:val="99"/>
    <w:rPr>
      <w:sz w:val="18"/>
      <w:szCs w:val="18"/>
    </w:rPr>
  </w:style>
  <w:style w:type="character" w:customStyle="1" w:styleId="Char5">
    <w:name w:val="正文首行缩进 Char"/>
    <w:basedOn w:val="Char0"/>
    <w:link w:val="aa"/>
    <w:uiPriority w:val="99"/>
  </w:style>
  <w:style w:type="character" w:customStyle="1" w:styleId="1Char">
    <w:name w:val="标题 1 Char"/>
    <w:link w:val="1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customStyle="1" w:styleId="ab">
    <w:name w:val="单位"/>
    <w:basedOn w:val="a"/>
    <w:pPr>
      <w:jc w:val="center"/>
    </w:pPr>
    <w:rPr>
      <w:rFonts w:ascii="Times New Roman" w:eastAsia="楷体_GB2312" w:hAnsi="Times New Roman"/>
      <w:szCs w:val="24"/>
    </w:rPr>
  </w:style>
  <w:style w:type="paragraph" w:styleId="a5">
    <w:name w:val="Date"/>
    <w:basedOn w:val="a"/>
    <w:next w:val="a"/>
    <w:link w:val="Char1"/>
    <w:uiPriority w:val="99"/>
    <w:unhideWhenUsed/>
    <w:pPr>
      <w:ind w:leftChars="2500" w:left="100"/>
    </w:pPr>
  </w:style>
  <w:style w:type="paragraph" w:styleId="a8">
    <w:name w:val="footer"/>
    <w:basedOn w:val="a"/>
    <w:link w:val="Char3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  <w:lang w:val="x-none" w:eastAsia="x-none"/>
    </w:rPr>
  </w:style>
  <w:style w:type="paragraph" w:styleId="a9">
    <w:name w:val="Balloon Text"/>
    <w:basedOn w:val="a"/>
    <w:link w:val="Char4"/>
    <w:uiPriority w:val="99"/>
    <w:unhideWhenUsed/>
    <w:rPr>
      <w:kern w:val="0"/>
      <w:sz w:val="18"/>
      <w:szCs w:val="18"/>
      <w:lang w:val="x-none" w:eastAsia="x-none"/>
    </w:rPr>
  </w:style>
  <w:style w:type="paragraph" w:styleId="aa">
    <w:name w:val="Body Text First Indent"/>
    <w:basedOn w:val="a4"/>
    <w:link w:val="Char5"/>
    <w:uiPriority w:val="99"/>
    <w:unhideWhenUsed/>
    <w:pPr>
      <w:ind w:firstLineChars="100" w:firstLine="420"/>
    </w:pPr>
  </w:style>
  <w:style w:type="paragraph" w:styleId="a4">
    <w:name w:val="Body Text"/>
    <w:basedOn w:val="a"/>
    <w:link w:val="Char0"/>
    <w:uiPriority w:val="99"/>
    <w:unhideWhenUsed/>
    <w:pPr>
      <w:spacing w:after="120"/>
    </w:pPr>
  </w:style>
  <w:style w:type="paragraph" w:customStyle="1" w:styleId="10">
    <w:name w:val="样式1"/>
    <w:next w:val="a8"/>
    <w:pPr>
      <w:snapToGrid w:val="0"/>
      <w:spacing w:line="500" w:lineRule="exact"/>
    </w:pPr>
    <w:rPr>
      <w:rFonts w:ascii="Times New Roman" w:eastAsia="仿宋_GB2312" w:hAnsi="Times New Roman"/>
      <w:kern w:val="2"/>
      <w:sz w:val="21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  <w:lang w:val="x-none" w:eastAsia="x-none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paragraph" w:styleId="a3">
    <w:name w:val="No Spacing"/>
    <w:link w:val="Char"/>
    <w:uiPriority w:val="1"/>
    <w:qFormat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147029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6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49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354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90858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28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35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77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2269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035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14933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6785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480790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72583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971892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964740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78897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63281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79845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54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47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10.wmf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39BEB-2E31-4DB5-9773-7520187C4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10</Pages>
  <Words>839</Words>
  <Characters>4785</Characters>
  <Application>Microsoft Office Word</Application>
  <DocSecurity>0</DocSecurity>
  <PresentationFormat/>
  <Lines>39</Lines>
  <Paragraphs>11</Paragraphs>
  <Slides>0</Slides>
  <Notes>0</Notes>
  <HiddenSlides>0</HiddenSlides>
  <MMClips>0</MMClips>
  <ScaleCrop>false</ScaleCrop>
  <Company>东南大学信息科学与工程学院数字信号处理实验室</Company>
  <LinksUpToDate>false</LinksUpToDate>
  <CharactersWithSpaces>5613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第28届南京地区研究生通信年会征文通知草稿</dc:title>
  <dc:subject/>
  <dc:creator>lomus li</dc:creator>
  <cp:keywords/>
  <cp:lastModifiedBy>孙威</cp:lastModifiedBy>
  <cp:revision>29</cp:revision>
  <dcterms:created xsi:type="dcterms:W3CDTF">2017-05-12T03:26:00Z</dcterms:created>
  <dcterms:modified xsi:type="dcterms:W3CDTF">2017-05-27T08:24:00Z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2052-9.1.0.4369</vt:lpwstr>
  </property>
  <property fmtid="{D5CDD505-2E9C-101B-9397-08002B2CF9AE}" pid="3" name="_DocHome">
    <vt:i4>-551839107</vt:i4>
  </property>
</Properties>
</file>